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0E7" w:rsidRPr="0038688A" w:rsidRDefault="005670E7" w:rsidP="005670E7">
      <w:pPr>
        <w:pStyle w:val="Heading2"/>
      </w:pPr>
      <w:bookmarkStart w:id="0" w:name="_Toc154454325"/>
      <w:bookmarkStart w:id="1" w:name="_Toc241640410"/>
      <w:r w:rsidRPr="0038688A">
        <w:t>2.  THE ONE LESSON OF BUSINESS</w:t>
      </w:r>
      <w:bookmarkEnd w:id="0"/>
      <w:bookmarkEnd w:id="1"/>
      <w:r w:rsidRPr="0038688A">
        <w:tab/>
      </w:r>
    </w:p>
    <w:p w:rsidR="005670E7" w:rsidRPr="0038688A" w:rsidRDefault="005670E7" w:rsidP="005670E7">
      <w:pPr>
        <w:ind w:left="360"/>
      </w:pPr>
      <w:r>
        <w:t>Capitalism &amp; Wealth</w:t>
      </w:r>
    </w:p>
    <w:p w:rsidR="005670E7" w:rsidRPr="0038688A" w:rsidRDefault="005670E7" w:rsidP="005670E7">
      <w:pPr>
        <w:ind w:left="360"/>
      </w:pPr>
      <w:r w:rsidRPr="0038688A">
        <w:t>D</w:t>
      </w:r>
      <w:r>
        <w:t>o Mergers Move Assets to Higher-</w:t>
      </w:r>
      <w:r w:rsidRPr="0038688A">
        <w:t>Valued Uses</w:t>
      </w:r>
      <w:smartTag w:uri="urn:schemas-microsoft-com:office:smarttags" w:element="PersonName">
        <w:r w:rsidRPr="0038688A">
          <w:t>?</w:t>
        </w:r>
      </w:smartTag>
      <w:r w:rsidRPr="0038688A">
        <w:tab/>
      </w:r>
    </w:p>
    <w:p w:rsidR="005670E7" w:rsidRPr="0038688A" w:rsidRDefault="005670E7" w:rsidP="005670E7">
      <w:pPr>
        <w:ind w:left="360"/>
      </w:pPr>
      <w:r w:rsidRPr="0038688A">
        <w:t>Does the Government Create Wealth</w:t>
      </w:r>
      <w:smartTag w:uri="urn:schemas-microsoft-com:office:smarttags" w:element="PersonName">
        <w:r w:rsidRPr="0038688A">
          <w:t>?</w:t>
        </w:r>
      </w:smartTag>
      <w:r w:rsidRPr="0038688A">
        <w:tab/>
      </w:r>
    </w:p>
    <w:p w:rsidR="005670E7" w:rsidRPr="0038688A" w:rsidRDefault="005670E7" w:rsidP="005670E7">
      <w:pPr>
        <w:ind w:left="360"/>
      </w:pPr>
      <w:r w:rsidRPr="0038688A">
        <w:t>Economics v</w:t>
      </w:r>
      <w:r>
        <w:t>ersus</w:t>
      </w:r>
      <w:r w:rsidRPr="0038688A">
        <w:t xml:space="preserve"> Business</w:t>
      </w:r>
      <w:r w:rsidRPr="0038688A">
        <w:tab/>
      </w:r>
    </w:p>
    <w:p w:rsidR="005670E7" w:rsidRDefault="005670E7" w:rsidP="005670E7">
      <w:pPr>
        <w:ind w:left="360"/>
      </w:pPr>
      <w:r>
        <w:t>Wealth Creation in</w:t>
      </w:r>
      <w:r w:rsidRPr="0038688A">
        <w:t xml:space="preserve"> Organization</w:t>
      </w:r>
      <w:r>
        <w:t>s</w:t>
      </w:r>
    </w:p>
    <w:p w:rsidR="005670E7" w:rsidRDefault="005670E7" w:rsidP="005670E7">
      <w:pPr>
        <w:pStyle w:val="Heading3"/>
      </w:pPr>
      <w:bookmarkStart w:id="2" w:name="_Toc241640411"/>
      <w:r>
        <w:t>Main Points</w:t>
      </w:r>
      <w:bookmarkEnd w:id="2"/>
    </w:p>
    <w:p w:rsidR="005670E7" w:rsidRPr="00C55C3F" w:rsidRDefault="005670E7" w:rsidP="005670E7">
      <w:pPr>
        <w:numPr>
          <w:ilvl w:val="0"/>
          <w:numId w:val="38"/>
        </w:numPr>
      </w:pPr>
      <w:r w:rsidRPr="00C55C3F">
        <w:t>Voluntary transactions create wealth by moving assets from lower- to higher-valued uses.</w:t>
      </w:r>
    </w:p>
    <w:p w:rsidR="005670E7" w:rsidRPr="00C55C3F" w:rsidRDefault="005670E7" w:rsidP="005670E7">
      <w:pPr>
        <w:numPr>
          <w:ilvl w:val="0"/>
          <w:numId w:val="38"/>
        </w:numPr>
      </w:pPr>
      <w:r w:rsidRPr="00C55C3F">
        <w:t>Anything that impedes the movement of assets to higher-valued uses, like taxes, subsidies, or price controls, destroys wealth.</w:t>
      </w:r>
    </w:p>
    <w:p w:rsidR="005670E7" w:rsidRPr="00C55C3F" w:rsidRDefault="005670E7" w:rsidP="005670E7">
      <w:pPr>
        <w:numPr>
          <w:ilvl w:val="0"/>
          <w:numId w:val="38"/>
        </w:numPr>
      </w:pPr>
      <w:r w:rsidRPr="00C55C3F">
        <w:t>The art of business consists of identifying assets in low-valued uses and devising ways to profitably move them to higher-valued ones.</w:t>
      </w:r>
    </w:p>
    <w:p w:rsidR="005670E7" w:rsidRDefault="005670E7" w:rsidP="005670E7">
      <w:pPr>
        <w:numPr>
          <w:ilvl w:val="0"/>
          <w:numId w:val="38"/>
        </w:numPr>
      </w:pPr>
      <w:r w:rsidRPr="00C55C3F">
        <w:t>A company can be thought of as a series of transactions. A well-designed organization rewards employees who identify and consummate profitable transactions or who stop unprofitable ones.</w:t>
      </w:r>
    </w:p>
    <w:p w:rsidR="005670E7" w:rsidDel="001F4A19" w:rsidRDefault="005670E7" w:rsidP="005670E7">
      <w:pPr>
        <w:pStyle w:val="Heading3"/>
      </w:pPr>
      <w:bookmarkStart w:id="3" w:name="_Toc123722462"/>
      <w:bookmarkStart w:id="4" w:name="_Toc241640412"/>
      <w:moveFromRangeStart w:id="5" w:author="Ward, Michael R" w:date="2013-03-27T15:01:00Z" w:name="move352159846"/>
      <w:moveFrom w:id="6" w:author="Ward, Michael R" w:date="2013-03-27T15:01:00Z">
        <w:r w:rsidDel="001F4A19">
          <w:t>Supplementary Material</w:t>
        </w:r>
        <w:bookmarkEnd w:id="4"/>
      </w:moveFrom>
    </w:p>
    <w:p w:rsidR="005670E7" w:rsidDel="001F4A19" w:rsidRDefault="0050308B" w:rsidP="005670E7">
      <w:pPr>
        <w:ind w:left="480" w:hanging="480"/>
      </w:pPr>
      <w:moveFrom w:id="7" w:author="Ward, Michael R" w:date="2013-03-27T15:01:00Z">
        <w:r w:rsidDel="001F4A19">
          <w:fldChar w:fldCharType="begin"/>
        </w:r>
        <w:r w:rsidDel="001F4A19">
          <w:instrText xml:space="preserve"> HYPERLINK "http://managerialecon.blogspot.com/search/label/02%3A%20The%20One%20Lesson%20of%20Business" </w:instrText>
        </w:r>
        <w:r w:rsidDel="001F4A19">
          <w:fldChar w:fldCharType="separate"/>
        </w:r>
        <w:r w:rsidR="005670E7" w:rsidRPr="005F7F9F" w:rsidDel="001F4A19">
          <w:rPr>
            <w:rStyle w:val="Hyperlink"/>
          </w:rPr>
          <w:t xml:space="preserve">ManagerialEcon.com (Chapter </w:t>
        </w:r>
        <w:r w:rsidR="005670E7" w:rsidDel="001F4A19">
          <w:rPr>
            <w:rStyle w:val="Hyperlink"/>
          </w:rPr>
          <w:t>2</w:t>
        </w:r>
        <w:r w:rsidR="005670E7" w:rsidRPr="005F7F9F" w:rsidDel="001F4A19">
          <w:rPr>
            <w:rStyle w:val="Hyperlink"/>
          </w:rPr>
          <w:t>)</w:t>
        </w:r>
        <w:r w:rsidDel="001F4A19">
          <w:rPr>
            <w:rStyle w:val="Hyperlink"/>
          </w:rPr>
          <w:fldChar w:fldCharType="end"/>
        </w:r>
      </w:moveFrom>
    </w:p>
    <w:p w:rsidR="005670E7" w:rsidDel="001F4A19" w:rsidRDefault="005670E7" w:rsidP="005670E7">
      <w:pPr>
        <w:ind w:left="480" w:hanging="480"/>
      </w:pPr>
    </w:p>
    <w:p w:rsidR="005670E7" w:rsidDel="001F4A19" w:rsidRDefault="005670E7" w:rsidP="005670E7">
      <w:pPr>
        <w:ind w:left="480" w:hanging="480"/>
      </w:pPr>
      <w:moveFrom w:id="8" w:author="Ward, Michael R" w:date="2013-03-27T15:01:00Z">
        <w:r w:rsidDel="001F4A19">
          <w:t xml:space="preserve">Steven Landsburg, “The Iowa Car Crop,” </w:t>
        </w:r>
        <w:r w:rsidDel="001F4A19">
          <w:rPr>
            <w:i/>
          </w:rPr>
          <w:t xml:space="preserve">The Armchair Economist, </w:t>
        </w:r>
        <w:r w:rsidDel="001F4A19">
          <w:t>(New York: The Free Press, 1993) pp. 197-202.</w:t>
        </w:r>
      </w:moveFrom>
    </w:p>
    <w:p w:rsidR="005670E7" w:rsidDel="001F4A19" w:rsidRDefault="005670E7" w:rsidP="005670E7">
      <w:pPr>
        <w:ind w:left="480" w:hanging="480"/>
      </w:pPr>
    </w:p>
    <w:p w:rsidR="005670E7" w:rsidDel="001F4A19" w:rsidRDefault="005670E7" w:rsidP="005670E7">
      <w:pPr>
        <w:ind w:left="360"/>
      </w:pPr>
      <w:moveFrom w:id="9" w:author="Ward, Michael R" w:date="2013-03-27T15:01:00Z">
        <w:r w:rsidDel="001F4A19">
          <w:t xml:space="preserve">This reading illustrates the idea that “voluntary transactions create wealth” by making the case for international trade.  </w:t>
        </w:r>
      </w:moveFrom>
    </w:p>
    <w:p w:rsidR="005670E7" w:rsidDel="001F4A19" w:rsidRDefault="005670E7" w:rsidP="005670E7"/>
    <w:p w:rsidR="005670E7" w:rsidDel="001F4A19" w:rsidRDefault="005670E7" w:rsidP="005670E7">
      <w:pPr>
        <w:ind w:left="480" w:hanging="480"/>
      </w:pPr>
      <w:moveFrom w:id="10" w:author="Ward, Michael R" w:date="2013-03-27T15:01:00Z">
        <w:r w:rsidDel="001F4A19">
          <w:t xml:space="preserve">Steven Landsburg, “Why Taxes are Bad:  The Logic of Efficiency,” </w:t>
        </w:r>
        <w:r w:rsidDel="001F4A19">
          <w:rPr>
            <w:i/>
          </w:rPr>
          <w:t xml:space="preserve">The Armchair Economist, </w:t>
        </w:r>
        <w:r w:rsidDel="001F4A19">
          <w:t>(New York: The Free Press, 1993) pp. 60-72.</w:t>
        </w:r>
      </w:moveFrom>
    </w:p>
    <w:p w:rsidR="005670E7" w:rsidDel="001F4A19" w:rsidRDefault="005670E7" w:rsidP="005670E7">
      <w:pPr>
        <w:ind w:left="480" w:hanging="480"/>
      </w:pPr>
    </w:p>
    <w:p w:rsidR="005670E7" w:rsidDel="001F4A19" w:rsidRDefault="005670E7" w:rsidP="005670E7">
      <w:pPr>
        <w:ind w:firstLine="360"/>
      </w:pPr>
      <w:moveFrom w:id="11" w:author="Ward, Michael R" w:date="2013-03-27T15:01:00Z">
        <w:r w:rsidDel="001F4A19">
          <w:t>This reading illustrates the concept of efficiency and shows how taxes cause inefficiency.</w:t>
        </w:r>
      </w:moveFrom>
    </w:p>
    <w:p w:rsidR="005670E7" w:rsidDel="001F4A19" w:rsidRDefault="005670E7" w:rsidP="005670E7">
      <w:pPr>
        <w:rPr>
          <w:rFonts w:eastAsia="MS Mincho"/>
          <w:lang w:eastAsia="ja-JP"/>
        </w:rPr>
      </w:pPr>
    </w:p>
    <w:p w:rsidR="005670E7" w:rsidDel="001F4A19" w:rsidRDefault="005670E7" w:rsidP="005670E7">
      <w:pPr>
        <w:ind w:left="480" w:hanging="480"/>
        <w:rPr>
          <w:rFonts w:eastAsia="MS Mincho"/>
          <w:lang w:eastAsia="ja-JP"/>
        </w:rPr>
      </w:pPr>
      <w:moveFrom w:id="12" w:author="Ward, Michael R" w:date="2013-03-27T15:01:00Z">
        <w:r w:rsidDel="001F4A19">
          <w:rPr>
            <w:rFonts w:eastAsia="MS Mincho"/>
            <w:lang w:eastAsia="ja-JP"/>
          </w:rPr>
          <w:t xml:space="preserve">MBAprimer.com, Managerial Economics Module, Section 1. “Using Economics in </w:t>
        </w:r>
        <w:r w:rsidRPr="004963C0" w:rsidDel="001F4A19">
          <w:rPr>
            <w:rFonts w:eastAsia="MS Mincho"/>
            <w:lang w:eastAsia="ja-JP"/>
          </w:rPr>
          <w:t>Management Decisions</w:t>
        </w:r>
        <w:r w:rsidDel="001F4A19">
          <w:rPr>
            <w:rFonts w:eastAsia="MS Mincho"/>
            <w:lang w:eastAsia="ja-JP"/>
          </w:rPr>
          <w:t xml:space="preserve">.” </w:t>
        </w:r>
        <w:r w:rsidR="0050308B" w:rsidDel="001F4A19">
          <w:fldChar w:fldCharType="begin"/>
        </w:r>
        <w:r w:rsidR="0050308B" w:rsidDel="001F4A19">
          <w:instrText xml:space="preserve"> HYPERLINK "http://mbaprimer.com" </w:instrText>
        </w:r>
        <w:r w:rsidR="0050308B" w:rsidDel="001F4A19">
          <w:fldChar w:fldCharType="separate"/>
        </w:r>
        <w:r w:rsidRPr="00A44859" w:rsidDel="001F4A19">
          <w:rPr>
            <w:rStyle w:val="Hyperlink"/>
            <w:rFonts w:eastAsia="MS Mincho"/>
            <w:lang w:eastAsia="ja-JP"/>
          </w:rPr>
          <w:t>http://mbaprimer.com</w:t>
        </w:r>
        <w:r w:rsidR="0050308B" w:rsidDel="001F4A19">
          <w:rPr>
            <w:rStyle w:val="Hyperlink"/>
            <w:rFonts w:eastAsia="MS Mincho"/>
            <w:lang w:eastAsia="ja-JP"/>
          </w:rPr>
          <w:fldChar w:fldCharType="end"/>
        </w:r>
      </w:moveFrom>
    </w:p>
    <w:p w:rsidR="005670E7" w:rsidDel="001F4A19" w:rsidRDefault="005670E7" w:rsidP="005670E7">
      <w:pPr>
        <w:ind w:left="480" w:hanging="480"/>
        <w:rPr>
          <w:rFonts w:eastAsia="MS Mincho"/>
          <w:lang w:eastAsia="ja-JP"/>
        </w:rPr>
      </w:pPr>
    </w:p>
    <w:p w:rsidR="005670E7" w:rsidDel="001F4A19" w:rsidRDefault="005670E7" w:rsidP="005670E7">
      <w:pPr>
        <w:ind w:left="480"/>
      </w:pPr>
      <w:moveFrom w:id="13" w:author="Ward, Michael R" w:date="2013-03-27T15:01:00Z">
        <w:r w:rsidDel="001F4A19">
          <w:t>This interactive, online hypertext motivates the study of economics for MBA’s.  At the end of the text there is a short, five question quiz so that the students can “self test.”  I give a very similar five question quiz to make sure that the students learn this material well.</w:t>
        </w:r>
      </w:moveFrom>
    </w:p>
    <w:p w:rsidR="005670E7" w:rsidDel="001F4A19" w:rsidRDefault="005670E7" w:rsidP="005670E7">
      <w:pPr>
        <w:ind w:left="480"/>
      </w:pPr>
    </w:p>
    <w:p w:rsidR="005670E7" w:rsidDel="001F4A19" w:rsidRDefault="005670E7" w:rsidP="005670E7">
      <w:moveFrom w:id="14" w:author="Ward, Michael R" w:date="2013-03-27T15:01:00Z">
        <w:r w:rsidRPr="008D5C43" w:rsidDel="001F4A19">
          <w:t>Frédéric Bastiat</w:t>
        </w:r>
        <w:r w:rsidDel="001F4A19">
          <w:t xml:space="preserve">, </w:t>
        </w:r>
        <w:r w:rsidR="0050308B" w:rsidDel="001F4A19">
          <w:fldChar w:fldCharType="begin"/>
        </w:r>
        <w:r w:rsidR="0050308B" w:rsidDel="001F4A19">
          <w:instrText xml:space="preserve"> HYPERLINK "http://bastiat.org/en/petition.html" \t "_blank" </w:instrText>
        </w:r>
        <w:r w:rsidR="0050308B" w:rsidDel="001F4A19">
          <w:fldChar w:fldCharType="separate"/>
        </w:r>
        <w:r w:rsidDel="001F4A19">
          <w:rPr>
            <w:rStyle w:val="Hyperlink"/>
          </w:rPr>
          <w:t>“Candlemakers’ Petition.”</w:t>
        </w:r>
        <w:r w:rsidR="0050308B" w:rsidDel="001F4A19">
          <w:rPr>
            <w:rStyle w:val="Hyperlink"/>
          </w:rPr>
          <w:fldChar w:fldCharType="end"/>
        </w:r>
        <w:r w:rsidDel="001F4A19">
          <w:t xml:space="preserve"> (http://bastiat.org/en/petition.html)</w:t>
        </w:r>
      </w:moveFrom>
    </w:p>
    <w:p w:rsidR="005670E7" w:rsidDel="001F4A19" w:rsidRDefault="005670E7" w:rsidP="005670E7"/>
    <w:p w:rsidR="005670E7" w:rsidRPr="005F7F9F" w:rsidDel="001F4A19" w:rsidRDefault="005670E7" w:rsidP="005670E7">
      <w:pPr>
        <w:ind w:left="480"/>
      </w:pPr>
      <w:moveFrom w:id="15" w:author="Ward, Michael R" w:date="2013-03-27T15:01:00Z">
        <w:r w:rsidRPr="008D5C43" w:rsidDel="001F4A19">
          <w:t xml:space="preserve">One of the most famous documents in the history of free-trade literature is </w:t>
        </w:r>
        <w:r w:rsidR="0050308B" w:rsidDel="001F4A19">
          <w:fldChar w:fldCharType="begin"/>
        </w:r>
        <w:r w:rsidR="0050308B" w:rsidDel="001F4A19">
          <w:instrText xml:space="preserve"> HYPERLINK "ht</w:instrText>
        </w:r>
        <w:r w:rsidR="0050308B" w:rsidDel="001F4A19">
          <w:instrText xml:space="preserve">tp://en.wikipedia.org/wiki/Bastiat" \t "_blank" </w:instrText>
        </w:r>
        <w:r w:rsidR="0050308B" w:rsidDel="001F4A19">
          <w:fldChar w:fldCharType="separate"/>
        </w:r>
        <w:r w:rsidRPr="008D5C43" w:rsidDel="001F4A19">
          <w:rPr>
            <w:rStyle w:val="Hyperlink"/>
          </w:rPr>
          <w:t>Bastiat</w:t>
        </w:r>
        <w:r w:rsidR="0050308B" w:rsidDel="001F4A19">
          <w:rPr>
            <w:rStyle w:val="Hyperlink"/>
          </w:rPr>
          <w:fldChar w:fldCharType="end"/>
        </w:r>
        <w:r w:rsidRPr="008D5C43" w:rsidDel="001F4A19">
          <w:t xml:space="preserve">’s famous parody, </w:t>
        </w:r>
        <w:r w:rsidDel="001F4A19">
          <w:t xml:space="preserve">in which he </w:t>
        </w:r>
        <w:r w:rsidRPr="008D5C43" w:rsidDel="001F4A19">
          <w:t>imagined the makers of candles and street lamps petitioning the French Chamber of Deputies for protection from a most dastardly foreign competitor</w:t>
        </w:r>
        <w:r w:rsidDel="001F4A19">
          <w:t xml:space="preserve">, the sun.  </w:t>
        </w:r>
        <w:bookmarkStart w:id="16" w:name="6999341229126573552"/>
        <w:bookmarkEnd w:id="16"/>
        <w:r w:rsidDel="001F4A19">
          <w:t xml:space="preserve"> </w:t>
        </w:r>
      </w:moveFrom>
    </w:p>
    <w:p w:rsidR="005670E7" w:rsidDel="001F4A19" w:rsidRDefault="005670E7" w:rsidP="005670E7">
      <w:pPr>
        <w:rPr>
          <w:b/>
        </w:rPr>
      </w:pPr>
    </w:p>
    <w:p w:rsidR="005670E7" w:rsidDel="001F4A19" w:rsidRDefault="005670E7" w:rsidP="005670E7">
      <w:moveFrom w:id="17" w:author="Ward, Michael R" w:date="2013-03-27T15:01:00Z">
        <w:r w:rsidRPr="008B7CD7" w:rsidDel="001F4A19">
          <w:t xml:space="preserve">Example of how taxes destroy wealth; </w:t>
        </w:r>
        <w:r w:rsidDel="001F4A19">
          <w:t xml:space="preserve">but they also create opportunities for those </w:t>
        </w:r>
        <w:r w:rsidR="0050308B" w:rsidDel="001F4A19">
          <w:fldChar w:fldCharType="begin"/>
        </w:r>
        <w:r w:rsidR="0050308B" w:rsidDel="001F4A19">
          <w:instrText xml:space="preserve"> HYPERLINK "http://www.bostonherald.com/news/politics/view/20090901pol_nabbed_on_new_hampshire_booze_run/srvc=home&amp;position=0" </w:instrText>
        </w:r>
        <w:r w:rsidR="0050308B" w:rsidDel="001F4A19">
          <w:fldChar w:fldCharType="separate"/>
        </w:r>
        <w:r w:rsidDel="001F4A19">
          <w:rPr>
            <w:rStyle w:val="Hyperlink"/>
          </w:rPr>
          <w:t>know how to evade them</w:t>
        </w:r>
        <w:r w:rsidR="0050308B" w:rsidDel="001F4A19">
          <w:rPr>
            <w:rStyle w:val="Hyperlink"/>
          </w:rPr>
          <w:fldChar w:fldCharType="end"/>
        </w:r>
      </w:moveFrom>
    </w:p>
    <w:p w:rsidR="005670E7" w:rsidDel="001F4A19" w:rsidRDefault="005670E7" w:rsidP="005670E7">
      <w:pPr>
        <w:ind w:left="720"/>
      </w:pPr>
      <w:moveFrom w:id="18" w:author="Ward, Michael R" w:date="2013-03-27T15:01:00Z">
        <w:r w:rsidRPr="00D82623" w:rsidDel="001F4A19">
          <w:t>A [Massachusetts] lawmaker who voted to hike the state sales and alcohol taxes was spotted brazenly piling booze in his car - adorned with his State House license plate - in the parking lot of a tax-free New Hampshire liquor store</w:t>
        </w:r>
      </w:moveFrom>
    </w:p>
    <w:p w:rsidR="005670E7" w:rsidDel="001F4A19" w:rsidRDefault="005670E7" w:rsidP="005670E7"/>
    <w:p w:rsidR="005670E7" w:rsidRPr="006A564E" w:rsidDel="001F4A19" w:rsidRDefault="005670E7" w:rsidP="005670E7">
      <w:pPr>
        <w:pStyle w:val="BodyText"/>
        <w:spacing w:after="0"/>
        <w:rPr>
          <w:sz w:val="22"/>
          <w:szCs w:val="22"/>
        </w:rPr>
      </w:pPr>
      <w:moveFrom w:id="19" w:author="Ward, Michael R" w:date="2013-03-27T15:01:00Z">
        <w:r w:rsidRPr="005F11E2" w:rsidDel="001F4A19">
          <w:rPr>
            <w:sz w:val="22"/>
            <w:szCs w:val="22"/>
          </w:rPr>
          <w:t>Short Videos:</w:t>
        </w:r>
      </w:moveFrom>
    </w:p>
    <w:p w:rsidR="005670E7" w:rsidRPr="00C97D09" w:rsidDel="001F4A19" w:rsidRDefault="005670E7" w:rsidP="005670E7">
      <w:pPr>
        <w:ind w:left="360"/>
      </w:pPr>
      <w:moveFrom w:id="20" w:author="Ward, Michael R" w:date="2013-03-27T15:01:00Z">
        <w:r w:rsidRPr="003F785E" w:rsidDel="001F4A19">
          <w:rPr>
            <w:iCs/>
          </w:rPr>
          <w:t xml:space="preserve">7-minute video </w:t>
        </w:r>
        <w:r w:rsidRPr="00C97D09" w:rsidDel="001F4A19">
          <w:rPr>
            <w:iCs/>
          </w:rPr>
          <w:t xml:space="preserve">: </w:t>
        </w:r>
        <w:r w:rsidR="0050308B" w:rsidDel="001F4A19">
          <w:fldChar w:fldCharType="begin"/>
        </w:r>
        <w:r w:rsidR="0050308B" w:rsidDel="001F4A19">
          <w:instrText xml:space="preserve"> HYPERLINK "http://ww</w:instrText>
        </w:r>
        <w:r w:rsidR="0050308B" w:rsidDel="001F4A19">
          <w:instrText xml:space="preserve">w.youtube.com/watch?v=iS_JLNbSHEg" </w:instrText>
        </w:r>
        <w:r w:rsidR="0050308B" w:rsidDel="001F4A19">
          <w:fldChar w:fldCharType="separate"/>
        </w:r>
        <w:r w:rsidRPr="00C97D09" w:rsidDel="001F4A19">
          <w:rPr>
            <w:rStyle w:val="Hyperlink"/>
            <w:iCs/>
          </w:rPr>
          <w:t>The One Lesson of Business</w:t>
        </w:r>
        <w:r w:rsidR="0050308B" w:rsidDel="001F4A19">
          <w:rPr>
            <w:rStyle w:val="Hyperlink"/>
            <w:iCs/>
          </w:rPr>
          <w:fldChar w:fldCharType="end"/>
        </w:r>
      </w:moveFrom>
    </w:p>
    <w:p w:rsidR="005670E7" w:rsidRPr="00C97D09" w:rsidDel="001F4A19" w:rsidRDefault="005670E7" w:rsidP="005670E7">
      <w:pPr>
        <w:ind w:left="360"/>
      </w:pPr>
      <w:moveFrom w:id="21" w:author="Ward, Michael R" w:date="2013-03-27T15:01:00Z">
        <w:r w:rsidRPr="003F785E" w:rsidDel="001F4A19">
          <w:rPr>
            <w:iCs/>
          </w:rPr>
          <w:t xml:space="preserve">7-minute video </w:t>
        </w:r>
        <w:r w:rsidRPr="00C97D09" w:rsidDel="001F4A19">
          <w:rPr>
            <w:iCs/>
          </w:rPr>
          <w:t xml:space="preserve">: </w:t>
        </w:r>
        <w:r w:rsidR="0050308B" w:rsidDel="001F4A19">
          <w:fldChar w:fldCharType="begin"/>
        </w:r>
        <w:r w:rsidR="0050308B" w:rsidDel="001F4A19">
          <w:instrText xml:space="preserve"> HYPERLINK "http://www.youtube.com/watch?v=MfL7STmWZ1c" </w:instrText>
        </w:r>
        <w:r w:rsidR="0050308B" w:rsidDel="001F4A19">
          <w:fldChar w:fldCharType="separate"/>
        </w:r>
        <w:r w:rsidDel="001F4A19">
          <w:rPr>
            <w:rStyle w:val="Hyperlink"/>
            <w:iCs/>
          </w:rPr>
          <w:t>Larry t</w:t>
        </w:r>
        <w:r w:rsidRPr="0097475C" w:rsidDel="001F4A19">
          <w:rPr>
            <w:rStyle w:val="Hyperlink"/>
            <w:iCs/>
          </w:rPr>
          <w:t>he Liquidator on “other people’s money”</w:t>
        </w:r>
        <w:r w:rsidR="0050308B" w:rsidDel="001F4A19">
          <w:rPr>
            <w:rStyle w:val="Hyperlink"/>
            <w:iCs/>
          </w:rPr>
          <w:fldChar w:fldCharType="end"/>
        </w:r>
      </w:moveFrom>
    </w:p>
    <w:p w:rsidR="005670E7" w:rsidDel="001F4A19" w:rsidRDefault="005670E7" w:rsidP="005670E7">
      <w:pPr>
        <w:ind w:left="360"/>
      </w:pPr>
    </w:p>
    <w:p w:rsidR="005670E7" w:rsidDel="001F4A19" w:rsidRDefault="005670E7" w:rsidP="005670E7">
      <w:pPr>
        <w:ind w:left="840" w:hanging="480"/>
      </w:pPr>
      <w:moveFrom w:id="22" w:author="Ward, Michael R" w:date="2013-03-27T15:01:00Z">
        <w:r w:rsidDel="001F4A19">
          <w:t xml:space="preserve">The first is an animated lecture by Froeb; and the second is a famous scene of a vulture capitalist addressing a shareholders’ meeting of a company considering his offer to buy up the company and liquidate it.  </w:t>
        </w:r>
      </w:moveFrom>
    </w:p>
    <w:p w:rsidR="005670E7" w:rsidDel="001F4A19" w:rsidRDefault="005670E7" w:rsidP="005670E7">
      <w:pPr>
        <w:ind w:left="480" w:hanging="480"/>
      </w:pPr>
    </w:p>
    <w:p w:rsidR="005670E7" w:rsidDel="001F4A19" w:rsidRDefault="005670E7" w:rsidP="005670E7">
      <w:pPr>
        <w:ind w:left="480" w:hanging="480"/>
      </w:pPr>
      <w:moveFrom w:id="23" w:author="Ward, Michael R" w:date="2013-03-27T15:01:00Z">
        <w:r w:rsidDel="001F4A19">
          <w:t xml:space="preserve">Milton Friedman, </w:t>
        </w:r>
        <w:r w:rsidRPr="00F37927" w:rsidDel="001F4A19">
          <w:t>“</w:t>
        </w:r>
        <w:r w:rsidDel="001F4A19">
          <w:t xml:space="preserve">The Social Responsibility of Business is to Increase its Profits,” </w:t>
        </w:r>
        <w:r w:rsidRPr="00D61786" w:rsidDel="001F4A19">
          <w:rPr>
            <w:i/>
          </w:rPr>
          <w:t>The New York Times Magazine</w:t>
        </w:r>
        <w:r w:rsidDel="001F4A19">
          <w:t xml:space="preserve">, (Sept. 13, 1970).  </w:t>
        </w:r>
      </w:moveFrom>
    </w:p>
    <w:p w:rsidR="005670E7" w:rsidDel="001F4A19" w:rsidRDefault="005670E7" w:rsidP="005670E7"/>
    <w:p w:rsidR="005670E7" w:rsidDel="001F4A19" w:rsidRDefault="005670E7" w:rsidP="005670E7">
      <w:pPr>
        <w:ind w:left="480"/>
      </w:pPr>
      <w:moveFrom w:id="24" w:author="Ward, Michael R" w:date="2013-03-27T15:01:00Z">
        <w:r w:rsidDel="001F4A19">
          <w:t xml:space="preserve">A clear articulation of what my colleagues in the Divinity School refer to as the “Andrew Carnegie Dichotomy,” a company should make as much money for its shareholders as possible in order to let them do “good” with the money, should they choose.  </w:t>
        </w:r>
      </w:moveFrom>
    </w:p>
    <w:p w:rsidR="005670E7" w:rsidRPr="00C71C6D" w:rsidDel="001F4A19" w:rsidRDefault="005670E7" w:rsidP="005670E7"/>
    <w:p w:rsidR="005670E7" w:rsidRDefault="005670E7" w:rsidP="005670E7">
      <w:pPr>
        <w:pStyle w:val="Heading3"/>
      </w:pPr>
      <w:bookmarkStart w:id="25" w:name="_Toc241640413"/>
      <w:moveFromRangeEnd w:id="5"/>
      <w:r>
        <w:t>Teaching Note</w:t>
      </w:r>
      <w:bookmarkEnd w:id="25"/>
    </w:p>
    <w:p w:rsidR="005670E7" w:rsidRDefault="001F4A19" w:rsidP="005670E7">
      <w:ins w:id="26" w:author="Ward, Michael R" w:date="2013-03-27T15:05:00Z">
        <w:r>
          <w:t xml:space="preserve">A common teaching tip is to </w:t>
        </w:r>
      </w:ins>
      <w:del w:id="27" w:author="Ward, Michael R" w:date="2013-03-27T15:05:00Z">
        <w:r w:rsidR="005670E7" w:rsidDel="001F4A19">
          <w:delText xml:space="preserve">I often </w:delText>
        </w:r>
      </w:del>
      <w:r w:rsidR="005670E7">
        <w:t xml:space="preserve">begin with a brief overview of “where have we been, where are we going, and how are we going to get there?”  Students like this, as it puts what we are doing into perspective.  In this case, </w:t>
      </w:r>
      <w:del w:id="28" w:author="Ward, Michael R" w:date="2013-03-27T15:06:00Z">
        <w:r w:rsidR="005670E7" w:rsidDel="001F4A19">
          <w:delText xml:space="preserve">I </w:delText>
        </w:r>
      </w:del>
      <w:r w:rsidR="005670E7">
        <w:t>remind them in the first chapter we showed students how to align the incentives of individuals with the goals of an organization (give them enough information to make good decisions and the incentive to do so); in this chapter we show them how to identify profitable decisions.</w:t>
      </w:r>
    </w:p>
    <w:p w:rsidR="005670E7" w:rsidRDefault="005670E7" w:rsidP="005670E7"/>
    <w:p w:rsidR="005670E7" w:rsidRDefault="005670E7" w:rsidP="005670E7">
      <w:del w:id="29" w:author="Ward, Michael R" w:date="2013-03-27T15:06:00Z">
        <w:r w:rsidDel="001F4A19">
          <w:delText>We s</w:delText>
        </w:r>
      </w:del>
      <w:ins w:id="30" w:author="Ward, Michael R" w:date="2013-03-27T15:06:00Z">
        <w:r w:rsidR="001F4A19">
          <w:t>S</w:t>
        </w:r>
      </w:ins>
      <w:r>
        <w:t xml:space="preserve">tart out talking about the wealth creating mechanism of capitalism is the movement of assets to higher valued uses, and </w:t>
      </w:r>
      <w:proofErr w:type="gramStart"/>
      <w:r>
        <w:t>that taxes</w:t>
      </w:r>
      <w:proofErr w:type="gramEnd"/>
      <w:r>
        <w:t xml:space="preserve">, price controls, and subsidies slow down the movement of assets, or encourage assets to move in the wrong direction.  </w:t>
      </w:r>
      <w:del w:id="31" w:author="Ward, Michael R" w:date="2013-03-27T15:06:00Z">
        <w:r w:rsidDel="001F4A19">
          <w:delText>I t</w:delText>
        </w:r>
      </w:del>
      <w:ins w:id="32" w:author="Ward, Michael R" w:date="2013-03-27T15:06:00Z">
        <w:r w:rsidR="001F4A19">
          <w:t>T</w:t>
        </w:r>
      </w:ins>
      <w:r>
        <w:t xml:space="preserve">hen remind them that decision making in firms can either move assets to higher valued uses, or not, and that the point of this lecture is to show them how to make profitable decisions by learning how to compute the benefits and costs of a decision. </w:t>
      </w:r>
    </w:p>
    <w:p w:rsidR="005670E7" w:rsidRDefault="005670E7" w:rsidP="005670E7"/>
    <w:p w:rsidR="005670E7" w:rsidRDefault="005670E7" w:rsidP="005670E7">
      <w:r>
        <w:t>The main point of this chapter is to introduce the metaphor that ties all the business problems together:   Identifying assets in lower valued uses, and then figuring out how to profitably move them to higher valued uses.  Get them thinking about how to use this metaphor to help identify problems (which assets are in lower valued uses) as well as how to solve them (how do we profitably move them to a higher valued use</w:t>
      </w:r>
      <w:smartTag w:uri="urn:schemas-microsoft-com:office:smarttags" w:element="PersonName">
        <w:r>
          <w:t>?</w:t>
        </w:r>
      </w:smartTag>
      <w:r>
        <w:t xml:space="preserve">).  </w:t>
      </w:r>
    </w:p>
    <w:p w:rsidR="005670E7" w:rsidRDefault="005670E7" w:rsidP="005670E7"/>
    <w:p w:rsidR="005670E7" w:rsidRDefault="005670E7" w:rsidP="005670E7">
      <w:del w:id="33" w:author="Ward, Michael R" w:date="2013-03-27T15:10:00Z">
        <w:r w:rsidDel="001F4A19">
          <w:delText>I o</w:delText>
        </w:r>
      </w:del>
      <w:ins w:id="34" w:author="Ward, Michael R" w:date="2013-03-27T15:10:00Z">
        <w:r w:rsidR="001F4A19">
          <w:t>O</w:t>
        </w:r>
      </w:ins>
      <w:r>
        <w:t>pen this class by asking students how wealth is created (by moving assets to higher valued uses).   If the student answers correctly, ask the respondent what they mean by “value” (ability to pay).  If you get another correct answer, confront the student by asking “do you mean that a poor student, growing up in poverty, does NOT value education</w:t>
      </w:r>
      <w:smartTag w:uri="urn:schemas-microsoft-com:office:smarttags" w:element="PersonName">
        <w:r>
          <w:t>?</w:t>
        </w:r>
      </w:smartTag>
      <w:r>
        <w:t>”  (Yes, that is correct.).  With executive MBA’s, you might want to ask students how they, or their company, create wealth.  Relate it back to moving assets to higher valued uses.</w:t>
      </w:r>
    </w:p>
    <w:p w:rsidR="005670E7" w:rsidRDefault="005670E7" w:rsidP="005670E7"/>
    <w:p w:rsidR="005670E7" w:rsidRDefault="005670E7" w:rsidP="005670E7">
      <w:r>
        <w:t>The “one lesson of business” is to find assets in lower valued uses and find a way to profitably move them to a higher valued use.  Alternatively, the lesson can be rephrased as seeking out unconsummated wealth creating transactions and finding ways to profitably consummate them.  This theme will tie all the book chapters together.</w:t>
      </w:r>
    </w:p>
    <w:p w:rsidR="005670E7" w:rsidRDefault="005670E7" w:rsidP="005670E7"/>
    <w:p w:rsidR="005670E7" w:rsidRDefault="005670E7" w:rsidP="005670E7">
      <w:r>
        <w:t xml:space="preserve"> Many students have taken a microeconomics class, and then I use a “compare and contrast” approach to explain how micro differs from managerial.  Several points to reinforce:  </w:t>
      </w:r>
    </w:p>
    <w:p w:rsidR="005670E7" w:rsidRDefault="005670E7" w:rsidP="005670E7">
      <w:pPr>
        <w:numPr>
          <w:ilvl w:val="0"/>
          <w:numId w:val="37"/>
        </w:numPr>
      </w:pPr>
      <w:r>
        <w:lastRenderedPageBreak/>
        <w:t>Economists are concerned with public policy; MBA’s with making money.</w:t>
      </w:r>
    </w:p>
    <w:p w:rsidR="005670E7" w:rsidRDefault="005670E7" w:rsidP="005670E7">
      <w:pPr>
        <w:numPr>
          <w:ilvl w:val="0"/>
          <w:numId w:val="37"/>
        </w:numPr>
      </w:pPr>
      <w:r>
        <w:t xml:space="preserve">Economics tools help you spot assets in lower valued uses and to design public policy to facilitate the movement of assets to higher valued uses.  MBA’s use economics to spot assets in lower valued uses so they can buy them, and profitably move them to a higher valued use.  </w:t>
      </w:r>
    </w:p>
    <w:p w:rsidR="005670E7" w:rsidRDefault="005670E7" w:rsidP="005670E7">
      <w:pPr>
        <w:numPr>
          <w:ilvl w:val="0"/>
          <w:numId w:val="37"/>
        </w:numPr>
      </w:pPr>
      <w:r>
        <w:t>Economists see inefficiency as something to be eliminated; MBA’s as something to be exploited.  Elimination of inefficiency is a by-product of their effort to exploit it.</w:t>
      </w:r>
    </w:p>
    <w:p w:rsidR="005670E7" w:rsidRDefault="005670E7" w:rsidP="005670E7">
      <w:pPr>
        <w:ind w:left="360"/>
      </w:pPr>
    </w:p>
    <w:p w:rsidR="005670E7" w:rsidRDefault="005670E7" w:rsidP="005670E7">
      <w:r>
        <w:t>I</w:t>
      </w:r>
      <w:del w:id="35" w:author="Ward, Michael R" w:date="2013-03-27T15:11:00Z">
        <w:r w:rsidDel="00CE2402">
          <w:delText xml:space="preserve"> i</w:delText>
        </w:r>
      </w:del>
      <w:r>
        <w:t xml:space="preserve">llustrate the difference between micro and managerial by looking at the effects of three policies on marginal transactions: price controls (prevent some voluntary wealth creating transactions); taxes (deter movement of some assets to higher valued uses), and subsidies (move some assets to lower valued uses).  Then, after you have identified assets in lower valued uses, ask what an economist would do (change policy) and what an MBA would do (buy the asset, and sell it to someone who valued it more highly.)  </w:t>
      </w:r>
      <w:del w:id="36" w:author="Ward, Michael R" w:date="2013-03-27T15:11:00Z">
        <w:r w:rsidDel="00CE2402">
          <w:delText>I f</w:delText>
        </w:r>
      </w:del>
      <w:ins w:id="37" w:author="Ward, Michael R" w:date="2013-03-27T15:11:00Z">
        <w:r w:rsidR="00CE2402">
          <w:t>F</w:t>
        </w:r>
      </w:ins>
      <w:r>
        <w:t>ocus only on the “marginal” transactions that are affected by the policies.</w:t>
      </w:r>
    </w:p>
    <w:p w:rsidR="005670E7" w:rsidRDefault="005670E7" w:rsidP="005670E7"/>
    <w:p w:rsidR="005670E7" w:rsidRDefault="00CE2402" w:rsidP="005670E7">
      <w:ins w:id="38" w:author="Ward, Michael R" w:date="2013-03-27T15:11:00Z">
        <w:r>
          <w:t xml:space="preserve">Instructors </w:t>
        </w:r>
      </w:ins>
      <w:del w:id="39" w:author="Ward, Michael R" w:date="2013-03-27T15:11:00Z">
        <w:r w:rsidR="005670E7" w:rsidDel="00CE2402">
          <w:delText xml:space="preserve">You </w:delText>
        </w:r>
      </w:del>
      <w:r w:rsidR="005670E7">
        <w:t xml:space="preserve">may also want to talk about the role of government in facilitating wealth creating transactions.  Compare and contrast countries, like Zimbabwe, with those of Hong Kong or the US (PJ O’Rourke’s book, </w:t>
      </w:r>
      <w:r w:rsidR="005670E7" w:rsidRPr="00D61786">
        <w:rPr>
          <w:i/>
        </w:rPr>
        <w:t>Eat the Rich</w:t>
      </w:r>
      <w:r w:rsidR="005670E7">
        <w:t xml:space="preserve">, is great on this account).  The paradox is that there is more wealth creating potential in countries like these because the government’s rules have put assets in lower valued uses, but the same government rules make it difficult to move them to higher valued uses.  </w:t>
      </w:r>
    </w:p>
    <w:p w:rsidR="005670E7" w:rsidRDefault="005670E7" w:rsidP="005670E7"/>
    <w:p w:rsidR="005670E7" w:rsidRDefault="005670E7" w:rsidP="005670E7">
      <w:del w:id="40" w:author="Ward, Michael R" w:date="2013-03-27T15:11:00Z">
        <w:r w:rsidDel="00CE2402">
          <w:delText>I c</w:delText>
        </w:r>
      </w:del>
      <w:ins w:id="41" w:author="Ward, Michael R" w:date="2013-03-27T15:11:00Z">
        <w:r w:rsidR="00CE2402">
          <w:t>C</w:t>
        </w:r>
      </w:ins>
      <w:r>
        <w:t xml:space="preserve">lose the lecture by noting that organizations have trouble creating wealth for analogous reasons:  internal taxes, subsidies, or price controls that impede the movement of assets to higher valued uses within the organization.  Use an example, (my favorite is </w:t>
      </w:r>
      <w:proofErr w:type="spellStart"/>
      <w:r>
        <w:t>Phycor</w:t>
      </w:r>
      <w:proofErr w:type="spellEnd"/>
      <w:r>
        <w:t xml:space="preserve">, a physician management company that purchased physician practices with stock, and this reduced the incentive of physicians to work hard, essentially by turning owner/managers into stockholders of a larger entity), or refer back to the two stories in the first chapter.  </w:t>
      </w:r>
    </w:p>
    <w:p w:rsidR="005670E7" w:rsidRDefault="005670E7" w:rsidP="005670E7">
      <w:pPr>
        <w:pStyle w:val="Heading3"/>
      </w:pPr>
      <w:bookmarkStart w:id="42" w:name="_Toc241640414"/>
      <w:r>
        <w:t>In-class Problem</w:t>
      </w:r>
      <w:bookmarkEnd w:id="42"/>
    </w:p>
    <w:p w:rsidR="005670E7" w:rsidRPr="00ED3753" w:rsidRDefault="005670E7" w:rsidP="005670E7">
      <w:r>
        <w:t>Ask a student for an example of a price control, tax, or subsidy, and then ask them which assets end up in lower valued uses.  Ask someone else if they can figure out a way to make money from the inefficiency</w:t>
      </w:r>
      <w:smartTag w:uri="urn:schemas-microsoft-com:office:smarttags" w:element="PersonName">
        <w:r>
          <w:t>?</w:t>
        </w:r>
      </w:smartTag>
      <w:r>
        <w:t xml:space="preserve">  If you get no volunteers, ask someone to analyze the effects of the minimum wage.  Do this without supply and demand; instead talk about the transactions that are deterred by the regulation (employers willing to hire at a wage below the minimum wage and those willing to work at below the minimum wage are deterred from transacting).  Ask if there is a way to make money by consummating these transactions (outsourcing, start a temp agency, etc.).  </w:t>
      </w:r>
    </w:p>
    <w:p w:rsidR="001F4A19" w:rsidRDefault="001F4A19" w:rsidP="001F4A19">
      <w:pPr>
        <w:pStyle w:val="Heading3"/>
      </w:pPr>
      <w:bookmarkStart w:id="43" w:name="_Toc241640415"/>
      <w:moveToRangeStart w:id="44" w:author="Ward, Michael R" w:date="2013-03-27T15:01:00Z" w:name="move352159846"/>
      <w:moveTo w:id="45" w:author="Ward, Michael R" w:date="2013-03-27T15:01:00Z">
        <w:r>
          <w:t>Supplementary Material</w:t>
        </w:r>
      </w:moveTo>
    </w:p>
    <w:p w:rsidR="00CB4B64" w:rsidRPr="00CB4B64" w:rsidRDefault="00CB4B64" w:rsidP="001F4A19">
      <w:pPr>
        <w:ind w:left="480" w:hanging="480"/>
        <w:rPr>
          <w:ins w:id="46" w:author="Ward, Michael R" w:date="2013-03-27T15:29:00Z"/>
          <w:u w:val="single"/>
          <w:rPrChange w:id="47" w:author="Ward, Michael R" w:date="2013-03-27T15:29:00Z">
            <w:rPr>
              <w:ins w:id="48" w:author="Ward, Michael R" w:date="2013-03-27T15:29:00Z"/>
            </w:rPr>
          </w:rPrChange>
        </w:rPr>
      </w:pPr>
      <w:ins w:id="49" w:author="Ward, Michael R" w:date="2013-03-27T15:29:00Z">
        <w:r w:rsidRPr="00CB4B64">
          <w:rPr>
            <w:u w:val="single"/>
            <w:rPrChange w:id="50" w:author="Ward, Michael R" w:date="2013-03-27T15:29:00Z">
              <w:rPr/>
            </w:rPrChange>
          </w:rPr>
          <w:t>Blog Entries</w:t>
        </w:r>
      </w:ins>
    </w:p>
    <w:p w:rsidR="001F4A19" w:rsidRDefault="001F4A19" w:rsidP="001F4A19">
      <w:pPr>
        <w:ind w:left="480" w:hanging="480"/>
        <w:rPr>
          <w:ins w:id="51" w:author="Ward, Michael R" w:date="2013-03-27T15:12:00Z"/>
          <w:rStyle w:val="Hyperlink"/>
        </w:rPr>
      </w:pPr>
      <w:moveTo w:id="52" w:author="Ward, Michael R" w:date="2013-03-27T15:01:00Z">
        <w:r>
          <w:fldChar w:fldCharType="begin"/>
        </w:r>
        <w:r>
          <w:instrText xml:space="preserve"> HYPERLINK "http://managerialecon.blogspot.com/search/label/02%3A%20The%20One%20Lesson%20of%20Business" </w:instrText>
        </w:r>
        <w:r>
          <w:fldChar w:fldCharType="separate"/>
        </w:r>
        <w:r w:rsidRPr="005F7F9F">
          <w:rPr>
            <w:rStyle w:val="Hyperlink"/>
          </w:rPr>
          <w:t xml:space="preserve">ManagerialEcon.com (Chapter </w:t>
        </w:r>
        <w:r>
          <w:rPr>
            <w:rStyle w:val="Hyperlink"/>
          </w:rPr>
          <w:t>2</w:t>
        </w:r>
        <w:r w:rsidRPr="005F7F9F">
          <w:rPr>
            <w:rStyle w:val="Hyperlink"/>
          </w:rPr>
          <w:t>)</w:t>
        </w:r>
        <w:r>
          <w:rPr>
            <w:rStyle w:val="Hyperlink"/>
          </w:rPr>
          <w:fldChar w:fldCharType="end"/>
        </w:r>
      </w:moveTo>
    </w:p>
    <w:p w:rsidR="00CE2402" w:rsidRDefault="00CE2402" w:rsidP="001F4A19">
      <w:pPr>
        <w:ind w:left="480" w:hanging="480"/>
        <w:rPr>
          <w:ins w:id="53" w:author="Ward, Michael R" w:date="2013-03-27T15:30:00Z"/>
          <w:rStyle w:val="Hyperlink"/>
        </w:rPr>
      </w:pPr>
    </w:p>
    <w:p w:rsidR="00CB4B64" w:rsidRDefault="00CB4B64" w:rsidP="00CB4B64">
      <w:pPr>
        <w:ind w:left="480" w:hanging="480"/>
        <w:rPr>
          <w:ins w:id="54" w:author="Ward, Michael R" w:date="2013-03-27T15:31:00Z"/>
          <w:u w:val="single"/>
        </w:rPr>
      </w:pPr>
      <w:ins w:id="55" w:author="Ward, Michael R" w:date="2013-03-27T15:31:00Z">
        <w:r>
          <w:rPr>
            <w:u w:val="single"/>
          </w:rPr>
          <w:t>Auxiliary Slides</w:t>
        </w:r>
      </w:ins>
    </w:p>
    <w:p w:rsidR="00CB4B64" w:rsidRDefault="00CB4B64" w:rsidP="00CB4B64">
      <w:pPr>
        <w:ind w:left="480" w:hanging="480"/>
        <w:rPr>
          <w:ins w:id="56" w:author="Ward, Michael R" w:date="2013-03-27T15:32:00Z"/>
        </w:rPr>
      </w:pPr>
      <w:ins w:id="57" w:author="Ward, Michael R" w:date="2013-03-27T15:31:00Z">
        <w:r w:rsidRPr="00CB4B64">
          <w:rPr>
            <w:rPrChange w:id="58" w:author="Ward, Michael R" w:date="2013-03-27T15:31:00Z">
              <w:rPr>
                <w:u w:val="single"/>
              </w:rPr>
            </w:rPrChange>
          </w:rPr>
          <w:t>L</w:t>
        </w:r>
      </w:ins>
      <w:ins w:id="59" w:author="Ward, Michael R" w:date="2013-03-27T15:32:00Z">
        <w:r>
          <w:t>arry the Liquidator Speech to the Shareholders from “Other People’s Money”</w:t>
        </w:r>
      </w:ins>
    </w:p>
    <w:p w:rsidR="00CB4B64" w:rsidRDefault="00CB4B64" w:rsidP="00CB4B64">
      <w:pPr>
        <w:ind w:left="480" w:hanging="480"/>
        <w:rPr>
          <w:ins w:id="60" w:author="Ward, Michael R" w:date="2013-03-27T15:32:00Z"/>
        </w:rPr>
      </w:pPr>
      <w:ins w:id="61" w:author="Ward, Michael R" w:date="2013-03-27T15:32:00Z">
        <w:r>
          <w:t xml:space="preserve">Gordon Gecko’s ‘Greed is </w:t>
        </w:r>
        <w:proofErr w:type="gramStart"/>
        <w:r>
          <w:t>Good</w:t>
        </w:r>
        <w:proofErr w:type="gramEnd"/>
        <w:r>
          <w:t>’ speech from Wall Street</w:t>
        </w:r>
      </w:ins>
    </w:p>
    <w:p w:rsidR="00CB4B64" w:rsidRPr="00CB4B64" w:rsidRDefault="00CB4B64" w:rsidP="00CB4B64">
      <w:pPr>
        <w:ind w:left="480" w:hanging="480"/>
        <w:rPr>
          <w:ins w:id="62" w:author="Ward, Michael R" w:date="2013-03-27T15:31:00Z"/>
          <w:rPrChange w:id="63" w:author="Ward, Michael R" w:date="2013-03-27T15:31:00Z">
            <w:rPr>
              <w:ins w:id="64" w:author="Ward, Michael R" w:date="2013-03-27T15:31:00Z"/>
              <w:u w:val="single"/>
            </w:rPr>
          </w:rPrChange>
        </w:rPr>
      </w:pPr>
      <w:proofErr w:type="spellStart"/>
      <w:ins w:id="65" w:author="Ward, Michael R" w:date="2013-03-27T15:33:00Z">
        <w:r>
          <w:t>ReasonTV’s</w:t>
        </w:r>
        <w:proofErr w:type="spellEnd"/>
        <w:r>
          <w:t xml:space="preserve"> “Gas Lines, Gouging, and </w:t>
        </w:r>
        <w:proofErr w:type="spellStart"/>
        <w:r>
          <w:t>Huricane</w:t>
        </w:r>
        <w:proofErr w:type="spellEnd"/>
        <w:r>
          <w:t xml:space="preserve"> Sandy</w:t>
        </w:r>
      </w:ins>
    </w:p>
    <w:p w:rsidR="00CE2402" w:rsidDel="00CB4B64" w:rsidRDefault="00CE2402" w:rsidP="00CE2402">
      <w:pPr>
        <w:ind w:left="480" w:hanging="480"/>
        <w:rPr>
          <w:del w:id="66" w:author="Ward, Michael R" w:date="2013-03-27T15:33:00Z"/>
        </w:rPr>
      </w:pPr>
    </w:p>
    <w:p w:rsidR="001F4A19" w:rsidRDefault="001F4A19" w:rsidP="001F4A19">
      <w:pPr>
        <w:ind w:left="480" w:hanging="480"/>
      </w:pPr>
    </w:p>
    <w:p w:rsidR="00CB4B64" w:rsidRPr="00CB4B64" w:rsidRDefault="00CB4B64" w:rsidP="001F4A19">
      <w:pPr>
        <w:ind w:left="480" w:hanging="480"/>
        <w:rPr>
          <w:ins w:id="67" w:author="Ward, Michael R" w:date="2013-03-27T15:29:00Z"/>
          <w:u w:val="single"/>
          <w:rPrChange w:id="68" w:author="Ward, Michael R" w:date="2013-03-27T15:30:00Z">
            <w:rPr>
              <w:ins w:id="69" w:author="Ward, Michael R" w:date="2013-03-27T15:29:00Z"/>
            </w:rPr>
          </w:rPrChange>
        </w:rPr>
      </w:pPr>
      <w:ins w:id="70" w:author="Ward, Michael R" w:date="2013-03-27T15:29:00Z">
        <w:r w:rsidRPr="00CB4B64">
          <w:rPr>
            <w:u w:val="single"/>
            <w:rPrChange w:id="71" w:author="Ward, Michael R" w:date="2013-03-27T15:30:00Z">
              <w:rPr/>
            </w:rPrChange>
          </w:rPr>
          <w:t>Readings</w:t>
        </w:r>
      </w:ins>
    </w:p>
    <w:p w:rsidR="001F4A19" w:rsidRDefault="001F4A19" w:rsidP="001F4A19">
      <w:pPr>
        <w:ind w:left="480" w:hanging="480"/>
      </w:pPr>
      <w:moveTo w:id="72" w:author="Ward, Michael R" w:date="2013-03-27T15:01:00Z">
        <w:r>
          <w:t xml:space="preserve">Steven </w:t>
        </w:r>
        <w:proofErr w:type="spellStart"/>
        <w:r>
          <w:t>Landsburg</w:t>
        </w:r>
        <w:proofErr w:type="spellEnd"/>
        <w:r>
          <w:t xml:space="preserve">, “The Iowa Car Crop,” </w:t>
        </w:r>
        <w:r>
          <w:rPr>
            <w:i/>
          </w:rPr>
          <w:t xml:space="preserve">The Armchair Economist, </w:t>
        </w:r>
        <w:r>
          <w:t>(New York: The Free Press, 1993) pp. 197-202.</w:t>
        </w:r>
      </w:moveTo>
    </w:p>
    <w:p w:rsidR="001F4A19" w:rsidRDefault="001F4A19" w:rsidP="001F4A19">
      <w:pPr>
        <w:ind w:left="480" w:hanging="480"/>
      </w:pPr>
    </w:p>
    <w:p w:rsidR="001F4A19" w:rsidRDefault="001F4A19" w:rsidP="001F4A19">
      <w:pPr>
        <w:ind w:left="360"/>
      </w:pPr>
      <w:moveTo w:id="73" w:author="Ward, Michael R" w:date="2013-03-27T15:01:00Z">
        <w:r>
          <w:lastRenderedPageBreak/>
          <w:t xml:space="preserve">This reading illustrates the idea that “voluntary transactions create wealth” by making the case for international trade.  </w:t>
        </w:r>
      </w:moveTo>
    </w:p>
    <w:p w:rsidR="001F4A19" w:rsidRDefault="001F4A19" w:rsidP="001F4A19"/>
    <w:p w:rsidR="001F4A19" w:rsidRDefault="001F4A19" w:rsidP="001F4A19">
      <w:pPr>
        <w:ind w:left="480" w:hanging="480"/>
      </w:pPr>
      <w:moveTo w:id="74" w:author="Ward, Michael R" w:date="2013-03-27T15:01:00Z">
        <w:r>
          <w:t xml:space="preserve">Steven </w:t>
        </w:r>
        <w:proofErr w:type="spellStart"/>
        <w:r>
          <w:t>Landsburg</w:t>
        </w:r>
        <w:proofErr w:type="spellEnd"/>
        <w:r>
          <w:t xml:space="preserve">, “Why Taxes are Bad:  The Logic of Efficiency,” </w:t>
        </w:r>
        <w:r>
          <w:rPr>
            <w:i/>
          </w:rPr>
          <w:t xml:space="preserve">The Armchair Economist, </w:t>
        </w:r>
        <w:r>
          <w:t xml:space="preserve">(New </w:t>
        </w:r>
        <w:smartTag w:uri="urn:schemas-microsoft-com:office:smarttags" w:element="City">
          <w:smartTag w:uri="urn:schemas-microsoft-com:office:smarttags" w:element="place">
            <w:r>
              <w:t>York</w:t>
            </w:r>
          </w:smartTag>
        </w:smartTag>
        <w:r>
          <w:t>: The Free Press, 1993) pp. 60-72.</w:t>
        </w:r>
      </w:moveTo>
    </w:p>
    <w:p w:rsidR="001F4A19" w:rsidRDefault="001F4A19" w:rsidP="001F4A19">
      <w:pPr>
        <w:ind w:left="480" w:hanging="480"/>
      </w:pPr>
    </w:p>
    <w:p w:rsidR="001F4A19" w:rsidRDefault="001F4A19" w:rsidP="001F4A19">
      <w:pPr>
        <w:ind w:firstLine="360"/>
      </w:pPr>
      <w:moveTo w:id="75" w:author="Ward, Michael R" w:date="2013-03-27T15:01:00Z">
        <w:r>
          <w:t>This reading illustrates the concept of efficiency and shows how taxes cause inefficiency.</w:t>
        </w:r>
      </w:moveTo>
    </w:p>
    <w:p w:rsidR="001F4A19" w:rsidRDefault="001F4A19" w:rsidP="001F4A19">
      <w:pPr>
        <w:rPr>
          <w:rFonts w:eastAsia="MS Mincho"/>
          <w:lang w:eastAsia="ja-JP"/>
        </w:rPr>
      </w:pPr>
    </w:p>
    <w:p w:rsidR="001F4A19" w:rsidRDefault="001F4A19" w:rsidP="001F4A19">
      <w:pPr>
        <w:ind w:left="480" w:hanging="480"/>
        <w:rPr>
          <w:rFonts w:eastAsia="MS Mincho"/>
          <w:lang w:eastAsia="ja-JP"/>
        </w:rPr>
      </w:pPr>
      <w:proofErr w:type="gramStart"/>
      <w:moveTo w:id="76" w:author="Ward, Michael R" w:date="2013-03-27T15:01:00Z">
        <w:r>
          <w:rPr>
            <w:rFonts w:eastAsia="MS Mincho"/>
            <w:lang w:eastAsia="ja-JP"/>
          </w:rPr>
          <w:t>MBAprimer.com, Managerial Economics Module, Section 1.</w:t>
        </w:r>
        <w:proofErr w:type="gramEnd"/>
        <w:r>
          <w:rPr>
            <w:rFonts w:eastAsia="MS Mincho"/>
            <w:lang w:eastAsia="ja-JP"/>
          </w:rPr>
          <w:t xml:space="preserve"> “Using Economics in </w:t>
        </w:r>
        <w:r w:rsidRPr="004963C0">
          <w:rPr>
            <w:rFonts w:eastAsia="MS Mincho"/>
            <w:lang w:eastAsia="ja-JP"/>
          </w:rPr>
          <w:t>Management Decisions</w:t>
        </w:r>
        <w:r>
          <w:rPr>
            <w:rFonts w:eastAsia="MS Mincho"/>
            <w:lang w:eastAsia="ja-JP"/>
          </w:rPr>
          <w:t xml:space="preserve">.” </w:t>
        </w:r>
        <w:r>
          <w:fldChar w:fldCharType="begin"/>
        </w:r>
        <w:r>
          <w:instrText xml:space="preserve"> HYPERLINK "http://mbaprimer.com" </w:instrText>
        </w:r>
        <w:r>
          <w:fldChar w:fldCharType="separate"/>
        </w:r>
        <w:r w:rsidRPr="00A44859">
          <w:rPr>
            <w:rStyle w:val="Hyperlink"/>
            <w:rFonts w:eastAsia="MS Mincho"/>
            <w:lang w:eastAsia="ja-JP"/>
          </w:rPr>
          <w:t>http://mbaprimer.com</w:t>
        </w:r>
        <w:r>
          <w:rPr>
            <w:rStyle w:val="Hyperlink"/>
            <w:rFonts w:eastAsia="MS Mincho"/>
            <w:lang w:eastAsia="ja-JP"/>
          </w:rPr>
          <w:fldChar w:fldCharType="end"/>
        </w:r>
      </w:moveTo>
    </w:p>
    <w:p w:rsidR="001F4A19" w:rsidRDefault="001F4A19" w:rsidP="001F4A19">
      <w:pPr>
        <w:ind w:left="480" w:hanging="480"/>
        <w:rPr>
          <w:rFonts w:eastAsia="MS Mincho"/>
          <w:lang w:eastAsia="ja-JP"/>
        </w:rPr>
      </w:pPr>
    </w:p>
    <w:p w:rsidR="001F4A19" w:rsidDel="00CB4B64" w:rsidRDefault="001F4A19" w:rsidP="001F4A19">
      <w:pPr>
        <w:ind w:left="480"/>
        <w:rPr>
          <w:del w:id="77" w:author="Ward, Michael R" w:date="2013-03-27T15:34:00Z"/>
        </w:rPr>
      </w:pPr>
      <w:moveTo w:id="78" w:author="Ward, Michael R" w:date="2013-03-27T15:01:00Z">
        <w:r>
          <w:t xml:space="preserve">This interactive, online hypertext motivates the study of economics for MBA’s.  At the end of the text there is a short, five question quiz so that the students can “self test.”  </w:t>
        </w:r>
        <w:del w:id="79" w:author="Ward, Michael R" w:date="2013-03-27T15:34:00Z">
          <w:r w:rsidDel="00CB4B64">
            <w:delText>I give a very similar five question quiz to make sure that the students learn this material well.</w:delText>
          </w:r>
        </w:del>
      </w:moveTo>
    </w:p>
    <w:p w:rsidR="001F4A19" w:rsidRDefault="001F4A19" w:rsidP="001F4A19">
      <w:pPr>
        <w:ind w:left="480"/>
        <w:rPr>
          <w:ins w:id="80" w:author="Ward, Michael R" w:date="2013-03-27T15:34:00Z"/>
        </w:rPr>
      </w:pPr>
    </w:p>
    <w:p w:rsidR="00CB4B64" w:rsidRDefault="00CB4B64" w:rsidP="001F4A19">
      <w:pPr>
        <w:ind w:left="480"/>
      </w:pPr>
    </w:p>
    <w:p w:rsidR="001F4A19" w:rsidRDefault="001F4A19" w:rsidP="001F4A19">
      <w:proofErr w:type="spellStart"/>
      <w:moveTo w:id="81" w:author="Ward, Michael R" w:date="2013-03-27T15:01:00Z">
        <w:r w:rsidRPr="008D5C43">
          <w:t>Frédéric</w:t>
        </w:r>
        <w:proofErr w:type="spellEnd"/>
        <w:r w:rsidRPr="008D5C43">
          <w:t xml:space="preserve"> </w:t>
        </w:r>
        <w:proofErr w:type="spellStart"/>
        <w:r w:rsidRPr="008D5C43">
          <w:t>Bastiat</w:t>
        </w:r>
        <w:proofErr w:type="spellEnd"/>
        <w:r>
          <w:t xml:space="preserve">, </w:t>
        </w:r>
        <w:r>
          <w:fldChar w:fldCharType="begin"/>
        </w:r>
        <w:r>
          <w:instrText xml:space="preserve"> HYPERLINK "http://bastiat.org/en/petition.html" \t "_blank" </w:instrText>
        </w:r>
        <w:r>
          <w:fldChar w:fldCharType="separate"/>
        </w:r>
        <w:r>
          <w:rPr>
            <w:rStyle w:val="Hyperlink"/>
          </w:rPr>
          <w:t>“Candlemakers’ Petition.”</w:t>
        </w:r>
        <w:r>
          <w:rPr>
            <w:rStyle w:val="Hyperlink"/>
          </w:rPr>
          <w:fldChar w:fldCharType="end"/>
        </w:r>
        <w:r>
          <w:t xml:space="preserve"> (http://bastiat.org/en/petition.html)</w:t>
        </w:r>
      </w:moveTo>
    </w:p>
    <w:p w:rsidR="001F4A19" w:rsidRDefault="001F4A19" w:rsidP="001F4A19"/>
    <w:p w:rsidR="001F4A19" w:rsidRPr="005F7F9F" w:rsidRDefault="001F4A19" w:rsidP="001F4A19">
      <w:pPr>
        <w:ind w:left="480"/>
      </w:pPr>
      <w:moveTo w:id="82" w:author="Ward, Michael R" w:date="2013-03-27T15:01:00Z">
        <w:r w:rsidRPr="008D5C43">
          <w:t xml:space="preserve">One of the most famous documents in the history of free-trade literature is </w:t>
        </w:r>
        <w:r>
          <w:fldChar w:fldCharType="begin"/>
        </w:r>
        <w:r>
          <w:instrText xml:space="preserve"> HYPERLINK "http://en.wikipedia.org/wiki/Bastiat" \t "_blank" </w:instrText>
        </w:r>
        <w:r>
          <w:fldChar w:fldCharType="separate"/>
        </w:r>
        <w:proofErr w:type="spellStart"/>
        <w:r w:rsidRPr="008D5C43">
          <w:rPr>
            <w:rStyle w:val="Hyperlink"/>
          </w:rPr>
          <w:t>Bastiat</w:t>
        </w:r>
        <w:r>
          <w:rPr>
            <w:rStyle w:val="Hyperlink"/>
          </w:rPr>
          <w:fldChar w:fldCharType="end"/>
        </w:r>
        <w:r w:rsidRPr="008D5C43">
          <w:t>’s</w:t>
        </w:r>
        <w:proofErr w:type="spellEnd"/>
        <w:r w:rsidRPr="008D5C43">
          <w:t xml:space="preserve"> famous parody, </w:t>
        </w:r>
        <w:r>
          <w:t xml:space="preserve">in which he </w:t>
        </w:r>
        <w:r w:rsidRPr="008D5C43">
          <w:t>imagined the makers of candles and street lamps petitioning the French Chamber of Deputies for protection from a most dastardly foreign competitor</w:t>
        </w:r>
        <w:r>
          <w:t xml:space="preserve">, the sun.   </w:t>
        </w:r>
      </w:moveTo>
    </w:p>
    <w:p w:rsidR="001F4A19" w:rsidRDefault="001F4A19" w:rsidP="001F4A19">
      <w:pPr>
        <w:rPr>
          <w:b/>
        </w:rPr>
      </w:pPr>
    </w:p>
    <w:p w:rsidR="001F4A19" w:rsidRDefault="001F4A19" w:rsidP="001F4A19">
      <w:moveTo w:id="83" w:author="Ward, Michael R" w:date="2013-03-27T15:01:00Z">
        <w:r w:rsidRPr="008B7CD7">
          <w:t xml:space="preserve">Example of how taxes destroy wealth; </w:t>
        </w:r>
        <w:r>
          <w:t xml:space="preserve">but they also create opportunities for those </w:t>
        </w:r>
        <w:r>
          <w:fldChar w:fldCharType="begin"/>
        </w:r>
        <w:r>
          <w:instrText xml:space="preserve"> HYPERLINK "http://www.bostonherald.com/news/politics/view/20090901pol_nabbed_on_new_hampshire_booze_run/srvc=home&amp;position=0" </w:instrText>
        </w:r>
        <w:r>
          <w:fldChar w:fldCharType="separate"/>
        </w:r>
        <w:r>
          <w:rPr>
            <w:rStyle w:val="Hyperlink"/>
          </w:rPr>
          <w:t>know how to evade them</w:t>
        </w:r>
        <w:r>
          <w:rPr>
            <w:rStyle w:val="Hyperlink"/>
          </w:rPr>
          <w:fldChar w:fldCharType="end"/>
        </w:r>
      </w:moveTo>
    </w:p>
    <w:p w:rsidR="001F4A19" w:rsidRDefault="001F4A19" w:rsidP="001F4A19">
      <w:pPr>
        <w:ind w:left="720"/>
      </w:pPr>
      <w:moveTo w:id="84" w:author="Ward, Michael R" w:date="2013-03-27T15:01:00Z">
        <w:r w:rsidRPr="00D82623">
          <w:t>A [Massachusetts] lawmaker who voted to hike the state sales and alcohol taxes was spotted brazenly piling booze in his car - adorned with his State House license plate - in the parking lot of a tax-free New Hampshire liquor store</w:t>
        </w:r>
      </w:moveTo>
    </w:p>
    <w:p w:rsidR="001F4A19" w:rsidRDefault="001F4A19" w:rsidP="001F4A19"/>
    <w:p w:rsidR="001F4A19" w:rsidRPr="006A564E" w:rsidDel="00CB4B64" w:rsidRDefault="001F4A19" w:rsidP="001F4A19">
      <w:pPr>
        <w:pStyle w:val="BodyText"/>
        <w:spacing w:after="0"/>
        <w:rPr>
          <w:del w:id="85" w:author="Ward, Michael R" w:date="2013-03-27T15:29:00Z"/>
          <w:sz w:val="22"/>
          <w:szCs w:val="22"/>
        </w:rPr>
      </w:pPr>
      <w:moveTo w:id="86" w:author="Ward, Michael R" w:date="2013-03-27T15:01:00Z">
        <w:del w:id="87" w:author="Ward, Michael R" w:date="2013-03-27T15:29:00Z">
          <w:r w:rsidRPr="005F11E2" w:rsidDel="00CB4B64">
            <w:rPr>
              <w:sz w:val="22"/>
              <w:szCs w:val="22"/>
            </w:rPr>
            <w:delText>Short Videos:</w:delText>
          </w:r>
        </w:del>
      </w:moveTo>
    </w:p>
    <w:p w:rsidR="001F4A19" w:rsidRPr="00C97D09" w:rsidDel="00CB4B64" w:rsidRDefault="001F4A19" w:rsidP="001F4A19">
      <w:pPr>
        <w:ind w:left="360"/>
        <w:rPr>
          <w:del w:id="88" w:author="Ward, Michael R" w:date="2013-03-27T15:29:00Z"/>
        </w:rPr>
      </w:pPr>
      <w:moveTo w:id="89" w:author="Ward, Michael R" w:date="2013-03-27T15:01:00Z">
        <w:del w:id="90" w:author="Ward, Michael R" w:date="2013-03-27T15:29:00Z">
          <w:r w:rsidRPr="003F785E" w:rsidDel="00CB4B64">
            <w:rPr>
              <w:iCs/>
            </w:rPr>
            <w:delText xml:space="preserve">7-minute video </w:delText>
          </w:r>
          <w:r w:rsidRPr="00C97D09" w:rsidDel="00CB4B64">
            <w:rPr>
              <w:iCs/>
            </w:rPr>
            <w:delText xml:space="preserve">: </w:delText>
          </w:r>
          <w:r w:rsidDel="00CB4B64">
            <w:fldChar w:fldCharType="begin"/>
          </w:r>
          <w:r w:rsidDel="00CB4B64">
            <w:delInstrText xml:space="preserve"> HYPERLINK "http://www.youtube.com/watch?v=iS_JLNbSHEg" </w:delInstrText>
          </w:r>
          <w:r w:rsidDel="00CB4B64">
            <w:fldChar w:fldCharType="separate"/>
          </w:r>
          <w:r w:rsidRPr="00C97D09" w:rsidDel="00CB4B64">
            <w:rPr>
              <w:rStyle w:val="Hyperlink"/>
              <w:iCs/>
            </w:rPr>
            <w:delText>The One Lesson of Business</w:delText>
          </w:r>
          <w:r w:rsidDel="00CB4B64">
            <w:rPr>
              <w:rStyle w:val="Hyperlink"/>
              <w:iCs/>
            </w:rPr>
            <w:fldChar w:fldCharType="end"/>
          </w:r>
        </w:del>
      </w:moveTo>
    </w:p>
    <w:p w:rsidR="001F4A19" w:rsidRPr="00C97D09" w:rsidDel="00CB4B64" w:rsidRDefault="001F4A19" w:rsidP="001F4A19">
      <w:pPr>
        <w:ind w:left="360"/>
        <w:rPr>
          <w:del w:id="91" w:author="Ward, Michael R" w:date="2013-03-27T15:29:00Z"/>
        </w:rPr>
      </w:pPr>
      <w:moveTo w:id="92" w:author="Ward, Michael R" w:date="2013-03-27T15:01:00Z">
        <w:del w:id="93" w:author="Ward, Michael R" w:date="2013-03-27T15:29:00Z">
          <w:r w:rsidRPr="003F785E" w:rsidDel="00CB4B64">
            <w:rPr>
              <w:iCs/>
            </w:rPr>
            <w:delText xml:space="preserve">7-minute video </w:delText>
          </w:r>
          <w:r w:rsidRPr="00C97D09" w:rsidDel="00CB4B64">
            <w:rPr>
              <w:iCs/>
            </w:rPr>
            <w:delText xml:space="preserve">: </w:delText>
          </w:r>
          <w:r w:rsidDel="00CB4B64">
            <w:fldChar w:fldCharType="begin"/>
          </w:r>
          <w:r w:rsidDel="00CB4B64">
            <w:delInstrText xml:space="preserve"> HYPERLINK "http://www.youtube.com/watch?v=MfL7STmWZ1c" </w:delInstrText>
          </w:r>
          <w:r w:rsidDel="00CB4B64">
            <w:fldChar w:fldCharType="separate"/>
          </w:r>
          <w:r w:rsidDel="00CB4B64">
            <w:rPr>
              <w:rStyle w:val="Hyperlink"/>
              <w:iCs/>
            </w:rPr>
            <w:delText>Larry t</w:delText>
          </w:r>
          <w:r w:rsidRPr="0097475C" w:rsidDel="00CB4B64">
            <w:rPr>
              <w:rStyle w:val="Hyperlink"/>
              <w:iCs/>
            </w:rPr>
            <w:delText>he Liquidator on “other people’s money”</w:delText>
          </w:r>
          <w:r w:rsidDel="00CB4B64">
            <w:rPr>
              <w:rStyle w:val="Hyperlink"/>
              <w:iCs/>
            </w:rPr>
            <w:fldChar w:fldCharType="end"/>
          </w:r>
        </w:del>
      </w:moveTo>
    </w:p>
    <w:p w:rsidR="001F4A19" w:rsidDel="00CB4B64" w:rsidRDefault="001F4A19" w:rsidP="001F4A19">
      <w:pPr>
        <w:ind w:left="360"/>
        <w:rPr>
          <w:del w:id="94" w:author="Ward, Michael R" w:date="2013-03-27T15:29:00Z"/>
        </w:rPr>
      </w:pPr>
    </w:p>
    <w:p w:rsidR="001F4A19" w:rsidDel="00CB4B64" w:rsidRDefault="001F4A19" w:rsidP="001F4A19">
      <w:pPr>
        <w:ind w:left="840" w:hanging="480"/>
        <w:rPr>
          <w:del w:id="95" w:author="Ward, Michael R" w:date="2013-03-27T15:29:00Z"/>
        </w:rPr>
      </w:pPr>
      <w:moveTo w:id="96" w:author="Ward, Michael R" w:date="2013-03-27T15:01:00Z">
        <w:del w:id="97" w:author="Ward, Michael R" w:date="2013-03-27T15:29:00Z">
          <w:r w:rsidDel="00CB4B64">
            <w:delText xml:space="preserve">The first is an animated lecture by Froeb; and the second is a famous scene of a vulture capitalist addressing a shareholders’ meeting of a company considering his offer to buy up the company and liquidate it.  </w:delText>
          </w:r>
        </w:del>
      </w:moveTo>
    </w:p>
    <w:p w:rsidR="001F4A19" w:rsidDel="00CB4B64" w:rsidRDefault="001F4A19" w:rsidP="001F4A19">
      <w:pPr>
        <w:ind w:left="480" w:hanging="480"/>
        <w:rPr>
          <w:del w:id="98" w:author="Ward, Michael R" w:date="2013-03-27T15:29:00Z"/>
        </w:rPr>
      </w:pPr>
    </w:p>
    <w:p w:rsidR="001F4A19" w:rsidRDefault="001F4A19" w:rsidP="001F4A19">
      <w:pPr>
        <w:ind w:left="480" w:hanging="480"/>
      </w:pPr>
      <w:moveTo w:id="99" w:author="Ward, Michael R" w:date="2013-03-27T15:01:00Z">
        <w:r>
          <w:t xml:space="preserve">Milton Friedman, </w:t>
        </w:r>
        <w:r w:rsidRPr="00F37927">
          <w:t>“</w:t>
        </w:r>
        <w:r>
          <w:t xml:space="preserve">The Social Responsibility of Business is to Increase its Profits,” </w:t>
        </w:r>
        <w:r w:rsidRPr="00D61786">
          <w:rPr>
            <w:i/>
          </w:rPr>
          <w:t>The New York Times Magazine</w:t>
        </w:r>
        <w:r>
          <w:t xml:space="preserve">, (Sept. 13, 1970).  </w:t>
        </w:r>
      </w:moveTo>
    </w:p>
    <w:p w:rsidR="001F4A19" w:rsidRDefault="001F4A19" w:rsidP="001F4A19"/>
    <w:p w:rsidR="001F4A19" w:rsidRDefault="001F4A19" w:rsidP="001F4A19">
      <w:pPr>
        <w:ind w:left="480"/>
      </w:pPr>
      <w:moveTo w:id="100" w:author="Ward, Michael R" w:date="2013-03-27T15:01:00Z">
        <w:r>
          <w:t xml:space="preserve">A clear articulation of what my colleagues in the </w:t>
        </w:r>
        <w:smartTag w:uri="urn:schemas-microsoft-com:office:smarttags" w:element="place">
          <w:smartTag w:uri="urn:schemas-microsoft-com:office:smarttags" w:element="PlaceName">
            <w:r>
              <w:t>Divinity</w:t>
            </w:r>
          </w:smartTag>
          <w:r>
            <w:t xml:space="preserve"> </w:t>
          </w:r>
          <w:smartTag w:uri="urn:schemas-microsoft-com:office:smarttags" w:element="PlaceType">
            <w:r>
              <w:t>School</w:t>
            </w:r>
          </w:smartTag>
        </w:smartTag>
        <w:r>
          <w:t xml:space="preserve"> refer to as the “Andrew Carnegie Dichotomy,” a company should make as much money for its shareholders as possible in order to let them do “good” with the money, should they choose.  </w:t>
        </w:r>
      </w:moveTo>
    </w:p>
    <w:p w:rsidR="001F4A19" w:rsidRPr="00C71C6D" w:rsidRDefault="001F4A19" w:rsidP="001F4A19"/>
    <w:moveToRangeEnd w:id="44"/>
    <w:p w:rsidR="005670E7" w:rsidRDefault="005670E7" w:rsidP="005670E7">
      <w:pPr>
        <w:pStyle w:val="Heading3"/>
      </w:pPr>
      <w:r>
        <w:t>Additional Anecdote: Zimbabwe</w:t>
      </w:r>
      <w:bookmarkEnd w:id="3"/>
      <w:bookmarkEnd w:id="43"/>
    </w:p>
    <w:p w:rsidR="005670E7" w:rsidRDefault="005670E7" w:rsidP="005670E7">
      <w:r>
        <w:t>Discuss the following article</w:t>
      </w:r>
    </w:p>
    <w:p w:rsidR="005670E7" w:rsidRDefault="005670E7" w:rsidP="005670E7">
      <w:pPr>
        <w:ind w:left="720"/>
      </w:pPr>
      <w:r>
        <w:t xml:space="preserve">“Mugabe should heed the warnings of Hayek,” by Marian </w:t>
      </w:r>
      <w:proofErr w:type="spellStart"/>
      <w:r>
        <w:t>Tupy</w:t>
      </w:r>
      <w:proofErr w:type="spellEnd"/>
      <w:r>
        <w:t xml:space="preserve">, </w:t>
      </w:r>
      <w:r w:rsidRPr="0024737E">
        <w:rPr>
          <w:i/>
        </w:rPr>
        <w:t>Financial Times</w:t>
      </w:r>
      <w:r>
        <w:t xml:space="preserve">, Copyright 2005 The Financial Times Limited, </w:t>
      </w:r>
      <w:proofErr w:type="gramStart"/>
      <w:r>
        <w:t>Published</w:t>
      </w:r>
      <w:proofErr w:type="gramEnd"/>
      <w:r>
        <w:t>: July 27 2005</w:t>
      </w:r>
    </w:p>
    <w:p w:rsidR="005670E7" w:rsidRPr="0024737E" w:rsidRDefault="005670E7" w:rsidP="005670E7">
      <w:pPr>
        <w:ind w:left="720"/>
      </w:pPr>
      <w:r>
        <w:t xml:space="preserve">Available online at </w:t>
      </w:r>
      <w:r w:rsidRPr="0024737E">
        <w:t>http://www.ft.com/cms/s/939cb766-fe3c-11d9-a289-00000e2511c8.html</w:t>
      </w:r>
    </w:p>
    <w:p w:rsidR="005670E7" w:rsidRDefault="005670E7" w:rsidP="005670E7">
      <w:bookmarkStart w:id="101" w:name="_GoBack"/>
      <w:bookmarkEnd w:id="101"/>
    </w:p>
    <w:p w:rsidR="000C2032" w:rsidRPr="00FC6A57" w:rsidRDefault="005670E7" w:rsidP="005670E7">
      <w:r>
        <w:t>The article summarizes the negative economic consequences associated with the expropriation of private property of (white) commercial farmers in Zimbabwe in 2000.</w:t>
      </w:r>
    </w:p>
    <w:sectPr w:rsidR="000C2032" w:rsidRPr="00FC6A57" w:rsidSect="00297066">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08B" w:rsidRDefault="0050308B" w:rsidP="00E661F6">
      <w:r>
        <w:separator/>
      </w:r>
    </w:p>
  </w:endnote>
  <w:endnote w:type="continuationSeparator" w:id="0">
    <w:p w:rsidR="0050308B" w:rsidRDefault="0050308B" w:rsidP="00E6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dv P10095 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FEF" w:rsidRDefault="007F2EF6" w:rsidP="002970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B4B64">
      <w:rPr>
        <w:rStyle w:val="PageNumber"/>
        <w:noProof/>
      </w:rPr>
      <w:t>1</w:t>
    </w:r>
    <w:r>
      <w:rPr>
        <w:rStyle w:val="PageNumber"/>
      </w:rPr>
      <w:fldChar w:fldCharType="end"/>
    </w:r>
  </w:p>
  <w:p w:rsidR="00FE1FEF" w:rsidRDefault="005030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08B" w:rsidRDefault="0050308B" w:rsidP="00E661F6">
      <w:r>
        <w:separator/>
      </w:r>
    </w:p>
  </w:footnote>
  <w:footnote w:type="continuationSeparator" w:id="0">
    <w:p w:rsidR="0050308B" w:rsidRDefault="0050308B" w:rsidP="00E661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65CFC60"/>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9BD3DC9"/>
    <w:multiLevelType w:val="hybridMultilevel"/>
    <w:tmpl w:val="360E155A"/>
    <w:lvl w:ilvl="0" w:tplc="80048182">
      <w:start w:val="1"/>
      <w:numFmt w:val="bullet"/>
      <w:lvlText w:val="•"/>
      <w:lvlJc w:val="left"/>
      <w:pPr>
        <w:tabs>
          <w:tab w:val="num" w:pos="720"/>
        </w:tabs>
        <w:ind w:left="720" w:hanging="360"/>
      </w:pPr>
      <w:rPr>
        <w:rFonts w:ascii="Arial" w:hAnsi="Arial" w:hint="default"/>
      </w:rPr>
    </w:lvl>
    <w:lvl w:ilvl="1" w:tplc="CFF6A626">
      <w:start w:val="1"/>
      <w:numFmt w:val="bullet"/>
      <w:lvlText w:val="•"/>
      <w:lvlJc w:val="left"/>
      <w:pPr>
        <w:tabs>
          <w:tab w:val="num" w:pos="1440"/>
        </w:tabs>
        <w:ind w:left="1440" w:hanging="360"/>
      </w:pPr>
      <w:rPr>
        <w:rFonts w:ascii="Arial" w:hAnsi="Arial" w:hint="default"/>
      </w:rPr>
    </w:lvl>
    <w:lvl w:ilvl="2" w:tplc="B27848B6" w:tentative="1">
      <w:start w:val="1"/>
      <w:numFmt w:val="bullet"/>
      <w:lvlText w:val="•"/>
      <w:lvlJc w:val="left"/>
      <w:pPr>
        <w:tabs>
          <w:tab w:val="num" w:pos="2160"/>
        </w:tabs>
        <w:ind w:left="2160" w:hanging="360"/>
      </w:pPr>
      <w:rPr>
        <w:rFonts w:ascii="Arial" w:hAnsi="Arial" w:hint="default"/>
      </w:rPr>
    </w:lvl>
    <w:lvl w:ilvl="3" w:tplc="E89404F6" w:tentative="1">
      <w:start w:val="1"/>
      <w:numFmt w:val="bullet"/>
      <w:lvlText w:val="•"/>
      <w:lvlJc w:val="left"/>
      <w:pPr>
        <w:tabs>
          <w:tab w:val="num" w:pos="2880"/>
        </w:tabs>
        <w:ind w:left="2880" w:hanging="360"/>
      </w:pPr>
      <w:rPr>
        <w:rFonts w:ascii="Arial" w:hAnsi="Arial" w:hint="default"/>
      </w:rPr>
    </w:lvl>
    <w:lvl w:ilvl="4" w:tplc="CC7AF550" w:tentative="1">
      <w:start w:val="1"/>
      <w:numFmt w:val="bullet"/>
      <w:lvlText w:val="•"/>
      <w:lvlJc w:val="left"/>
      <w:pPr>
        <w:tabs>
          <w:tab w:val="num" w:pos="3600"/>
        </w:tabs>
        <w:ind w:left="3600" w:hanging="360"/>
      </w:pPr>
      <w:rPr>
        <w:rFonts w:ascii="Arial" w:hAnsi="Arial" w:hint="default"/>
      </w:rPr>
    </w:lvl>
    <w:lvl w:ilvl="5" w:tplc="9BD844AE" w:tentative="1">
      <w:start w:val="1"/>
      <w:numFmt w:val="bullet"/>
      <w:lvlText w:val="•"/>
      <w:lvlJc w:val="left"/>
      <w:pPr>
        <w:tabs>
          <w:tab w:val="num" w:pos="4320"/>
        </w:tabs>
        <w:ind w:left="4320" w:hanging="360"/>
      </w:pPr>
      <w:rPr>
        <w:rFonts w:ascii="Arial" w:hAnsi="Arial" w:hint="default"/>
      </w:rPr>
    </w:lvl>
    <w:lvl w:ilvl="6" w:tplc="2CD66436" w:tentative="1">
      <w:start w:val="1"/>
      <w:numFmt w:val="bullet"/>
      <w:lvlText w:val="•"/>
      <w:lvlJc w:val="left"/>
      <w:pPr>
        <w:tabs>
          <w:tab w:val="num" w:pos="5040"/>
        </w:tabs>
        <w:ind w:left="5040" w:hanging="360"/>
      </w:pPr>
      <w:rPr>
        <w:rFonts w:ascii="Arial" w:hAnsi="Arial" w:hint="default"/>
      </w:rPr>
    </w:lvl>
    <w:lvl w:ilvl="7" w:tplc="03EE12CA" w:tentative="1">
      <w:start w:val="1"/>
      <w:numFmt w:val="bullet"/>
      <w:lvlText w:val="•"/>
      <w:lvlJc w:val="left"/>
      <w:pPr>
        <w:tabs>
          <w:tab w:val="num" w:pos="5760"/>
        </w:tabs>
        <w:ind w:left="5760" w:hanging="360"/>
      </w:pPr>
      <w:rPr>
        <w:rFonts w:ascii="Arial" w:hAnsi="Arial" w:hint="default"/>
      </w:rPr>
    </w:lvl>
    <w:lvl w:ilvl="8" w:tplc="49A0DA88" w:tentative="1">
      <w:start w:val="1"/>
      <w:numFmt w:val="bullet"/>
      <w:lvlText w:val="•"/>
      <w:lvlJc w:val="left"/>
      <w:pPr>
        <w:tabs>
          <w:tab w:val="num" w:pos="6480"/>
        </w:tabs>
        <w:ind w:left="6480" w:hanging="360"/>
      </w:pPr>
      <w:rPr>
        <w:rFonts w:ascii="Arial" w:hAnsi="Arial" w:hint="default"/>
      </w:rPr>
    </w:lvl>
  </w:abstractNum>
  <w:abstractNum w:abstractNumId="2">
    <w:nsid w:val="0A6A369B"/>
    <w:multiLevelType w:val="hybridMultilevel"/>
    <w:tmpl w:val="2C644EE4"/>
    <w:lvl w:ilvl="0" w:tplc="CC98663A">
      <w:start w:val="1"/>
      <w:numFmt w:val="bullet"/>
      <w:lvlText w:val=""/>
      <w:lvlJc w:val="left"/>
      <w:pPr>
        <w:tabs>
          <w:tab w:val="num" w:pos="720"/>
        </w:tabs>
        <w:ind w:left="720" w:hanging="360"/>
      </w:pPr>
      <w:rPr>
        <w:rFonts w:ascii="Symbol" w:hAnsi="Symbol" w:hint="default"/>
        <w:color w:val="auto"/>
        <w:u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DE15F7"/>
    <w:multiLevelType w:val="hybridMultilevel"/>
    <w:tmpl w:val="B6EAA0DC"/>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D87EDA"/>
    <w:multiLevelType w:val="hybridMultilevel"/>
    <w:tmpl w:val="8D4ACA36"/>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467701E"/>
    <w:multiLevelType w:val="hybridMultilevel"/>
    <w:tmpl w:val="ED28DDF2"/>
    <w:lvl w:ilvl="0" w:tplc="08EC8D74">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7624886"/>
    <w:multiLevelType w:val="hybridMultilevel"/>
    <w:tmpl w:val="FD902812"/>
    <w:lvl w:ilvl="0" w:tplc="BA8CFD80">
      <w:start w:val="1"/>
      <w:numFmt w:val="bullet"/>
      <w:lvlText w:val="•"/>
      <w:lvlJc w:val="left"/>
      <w:pPr>
        <w:tabs>
          <w:tab w:val="num" w:pos="720"/>
        </w:tabs>
        <w:ind w:left="720" w:hanging="360"/>
      </w:pPr>
      <w:rPr>
        <w:rFonts w:ascii="Arial" w:hAnsi="Arial" w:hint="default"/>
      </w:rPr>
    </w:lvl>
    <w:lvl w:ilvl="1" w:tplc="DDD60C60" w:tentative="1">
      <w:start w:val="1"/>
      <w:numFmt w:val="bullet"/>
      <w:lvlText w:val="•"/>
      <w:lvlJc w:val="left"/>
      <w:pPr>
        <w:tabs>
          <w:tab w:val="num" w:pos="1440"/>
        </w:tabs>
        <w:ind w:left="1440" w:hanging="360"/>
      </w:pPr>
      <w:rPr>
        <w:rFonts w:ascii="Arial" w:hAnsi="Arial" w:hint="default"/>
      </w:rPr>
    </w:lvl>
    <w:lvl w:ilvl="2" w:tplc="2F2E5D0E" w:tentative="1">
      <w:start w:val="1"/>
      <w:numFmt w:val="bullet"/>
      <w:lvlText w:val="•"/>
      <w:lvlJc w:val="left"/>
      <w:pPr>
        <w:tabs>
          <w:tab w:val="num" w:pos="2160"/>
        </w:tabs>
        <w:ind w:left="2160" w:hanging="360"/>
      </w:pPr>
      <w:rPr>
        <w:rFonts w:ascii="Arial" w:hAnsi="Arial" w:hint="default"/>
      </w:rPr>
    </w:lvl>
    <w:lvl w:ilvl="3" w:tplc="6F428E7C" w:tentative="1">
      <w:start w:val="1"/>
      <w:numFmt w:val="bullet"/>
      <w:lvlText w:val="•"/>
      <w:lvlJc w:val="left"/>
      <w:pPr>
        <w:tabs>
          <w:tab w:val="num" w:pos="2880"/>
        </w:tabs>
        <w:ind w:left="2880" w:hanging="360"/>
      </w:pPr>
      <w:rPr>
        <w:rFonts w:ascii="Arial" w:hAnsi="Arial" w:hint="default"/>
      </w:rPr>
    </w:lvl>
    <w:lvl w:ilvl="4" w:tplc="9284433A" w:tentative="1">
      <w:start w:val="1"/>
      <w:numFmt w:val="bullet"/>
      <w:lvlText w:val="•"/>
      <w:lvlJc w:val="left"/>
      <w:pPr>
        <w:tabs>
          <w:tab w:val="num" w:pos="3600"/>
        </w:tabs>
        <w:ind w:left="3600" w:hanging="360"/>
      </w:pPr>
      <w:rPr>
        <w:rFonts w:ascii="Arial" w:hAnsi="Arial" w:hint="default"/>
      </w:rPr>
    </w:lvl>
    <w:lvl w:ilvl="5" w:tplc="6206DC14" w:tentative="1">
      <w:start w:val="1"/>
      <w:numFmt w:val="bullet"/>
      <w:lvlText w:val="•"/>
      <w:lvlJc w:val="left"/>
      <w:pPr>
        <w:tabs>
          <w:tab w:val="num" w:pos="4320"/>
        </w:tabs>
        <w:ind w:left="4320" w:hanging="360"/>
      </w:pPr>
      <w:rPr>
        <w:rFonts w:ascii="Arial" w:hAnsi="Arial" w:hint="default"/>
      </w:rPr>
    </w:lvl>
    <w:lvl w:ilvl="6" w:tplc="A17A6DC4" w:tentative="1">
      <w:start w:val="1"/>
      <w:numFmt w:val="bullet"/>
      <w:lvlText w:val="•"/>
      <w:lvlJc w:val="left"/>
      <w:pPr>
        <w:tabs>
          <w:tab w:val="num" w:pos="5040"/>
        </w:tabs>
        <w:ind w:left="5040" w:hanging="360"/>
      </w:pPr>
      <w:rPr>
        <w:rFonts w:ascii="Arial" w:hAnsi="Arial" w:hint="default"/>
      </w:rPr>
    </w:lvl>
    <w:lvl w:ilvl="7" w:tplc="9B36FC42" w:tentative="1">
      <w:start w:val="1"/>
      <w:numFmt w:val="bullet"/>
      <w:lvlText w:val="•"/>
      <w:lvlJc w:val="left"/>
      <w:pPr>
        <w:tabs>
          <w:tab w:val="num" w:pos="5760"/>
        </w:tabs>
        <w:ind w:left="5760" w:hanging="360"/>
      </w:pPr>
      <w:rPr>
        <w:rFonts w:ascii="Arial" w:hAnsi="Arial" w:hint="default"/>
      </w:rPr>
    </w:lvl>
    <w:lvl w:ilvl="8" w:tplc="1662019A" w:tentative="1">
      <w:start w:val="1"/>
      <w:numFmt w:val="bullet"/>
      <w:lvlText w:val="•"/>
      <w:lvlJc w:val="left"/>
      <w:pPr>
        <w:tabs>
          <w:tab w:val="num" w:pos="6480"/>
        </w:tabs>
        <w:ind w:left="6480" w:hanging="360"/>
      </w:pPr>
      <w:rPr>
        <w:rFonts w:ascii="Arial" w:hAnsi="Arial" w:hint="default"/>
      </w:rPr>
    </w:lvl>
  </w:abstractNum>
  <w:abstractNum w:abstractNumId="7">
    <w:nsid w:val="1F9842D8"/>
    <w:multiLevelType w:val="hybridMultilevel"/>
    <w:tmpl w:val="3C725EF0"/>
    <w:lvl w:ilvl="0" w:tplc="90B01A64">
      <w:start w:val="1"/>
      <w:numFmt w:val="bullet"/>
      <w:lvlText w:val="•"/>
      <w:lvlJc w:val="left"/>
      <w:pPr>
        <w:tabs>
          <w:tab w:val="num" w:pos="720"/>
        </w:tabs>
        <w:ind w:left="720" w:hanging="360"/>
      </w:pPr>
      <w:rPr>
        <w:rFonts w:ascii="Arial" w:hAnsi="Arial" w:hint="default"/>
      </w:rPr>
    </w:lvl>
    <w:lvl w:ilvl="1" w:tplc="EE4C73F0" w:tentative="1">
      <w:start w:val="1"/>
      <w:numFmt w:val="bullet"/>
      <w:lvlText w:val="•"/>
      <w:lvlJc w:val="left"/>
      <w:pPr>
        <w:tabs>
          <w:tab w:val="num" w:pos="1440"/>
        </w:tabs>
        <w:ind w:left="1440" w:hanging="360"/>
      </w:pPr>
      <w:rPr>
        <w:rFonts w:ascii="Arial" w:hAnsi="Arial" w:hint="default"/>
      </w:rPr>
    </w:lvl>
    <w:lvl w:ilvl="2" w:tplc="3CF8870A" w:tentative="1">
      <w:start w:val="1"/>
      <w:numFmt w:val="bullet"/>
      <w:lvlText w:val="•"/>
      <w:lvlJc w:val="left"/>
      <w:pPr>
        <w:tabs>
          <w:tab w:val="num" w:pos="2160"/>
        </w:tabs>
        <w:ind w:left="2160" w:hanging="360"/>
      </w:pPr>
      <w:rPr>
        <w:rFonts w:ascii="Arial" w:hAnsi="Arial" w:hint="default"/>
      </w:rPr>
    </w:lvl>
    <w:lvl w:ilvl="3" w:tplc="17CA1BFC" w:tentative="1">
      <w:start w:val="1"/>
      <w:numFmt w:val="bullet"/>
      <w:lvlText w:val="•"/>
      <w:lvlJc w:val="left"/>
      <w:pPr>
        <w:tabs>
          <w:tab w:val="num" w:pos="2880"/>
        </w:tabs>
        <w:ind w:left="2880" w:hanging="360"/>
      </w:pPr>
      <w:rPr>
        <w:rFonts w:ascii="Arial" w:hAnsi="Arial" w:hint="default"/>
      </w:rPr>
    </w:lvl>
    <w:lvl w:ilvl="4" w:tplc="F194463A" w:tentative="1">
      <w:start w:val="1"/>
      <w:numFmt w:val="bullet"/>
      <w:lvlText w:val="•"/>
      <w:lvlJc w:val="left"/>
      <w:pPr>
        <w:tabs>
          <w:tab w:val="num" w:pos="3600"/>
        </w:tabs>
        <w:ind w:left="3600" w:hanging="360"/>
      </w:pPr>
      <w:rPr>
        <w:rFonts w:ascii="Arial" w:hAnsi="Arial" w:hint="default"/>
      </w:rPr>
    </w:lvl>
    <w:lvl w:ilvl="5" w:tplc="B178C698" w:tentative="1">
      <w:start w:val="1"/>
      <w:numFmt w:val="bullet"/>
      <w:lvlText w:val="•"/>
      <w:lvlJc w:val="left"/>
      <w:pPr>
        <w:tabs>
          <w:tab w:val="num" w:pos="4320"/>
        </w:tabs>
        <w:ind w:left="4320" w:hanging="360"/>
      </w:pPr>
      <w:rPr>
        <w:rFonts w:ascii="Arial" w:hAnsi="Arial" w:hint="default"/>
      </w:rPr>
    </w:lvl>
    <w:lvl w:ilvl="6" w:tplc="650CE672" w:tentative="1">
      <w:start w:val="1"/>
      <w:numFmt w:val="bullet"/>
      <w:lvlText w:val="•"/>
      <w:lvlJc w:val="left"/>
      <w:pPr>
        <w:tabs>
          <w:tab w:val="num" w:pos="5040"/>
        </w:tabs>
        <w:ind w:left="5040" w:hanging="360"/>
      </w:pPr>
      <w:rPr>
        <w:rFonts w:ascii="Arial" w:hAnsi="Arial" w:hint="default"/>
      </w:rPr>
    </w:lvl>
    <w:lvl w:ilvl="7" w:tplc="24EAA3B2" w:tentative="1">
      <w:start w:val="1"/>
      <w:numFmt w:val="bullet"/>
      <w:lvlText w:val="•"/>
      <w:lvlJc w:val="left"/>
      <w:pPr>
        <w:tabs>
          <w:tab w:val="num" w:pos="5760"/>
        </w:tabs>
        <w:ind w:left="5760" w:hanging="360"/>
      </w:pPr>
      <w:rPr>
        <w:rFonts w:ascii="Arial" w:hAnsi="Arial" w:hint="default"/>
      </w:rPr>
    </w:lvl>
    <w:lvl w:ilvl="8" w:tplc="851E772E" w:tentative="1">
      <w:start w:val="1"/>
      <w:numFmt w:val="bullet"/>
      <w:lvlText w:val="•"/>
      <w:lvlJc w:val="left"/>
      <w:pPr>
        <w:tabs>
          <w:tab w:val="num" w:pos="6480"/>
        </w:tabs>
        <w:ind w:left="6480" w:hanging="360"/>
      </w:pPr>
      <w:rPr>
        <w:rFonts w:ascii="Arial" w:hAnsi="Arial" w:hint="default"/>
      </w:rPr>
    </w:lvl>
  </w:abstractNum>
  <w:abstractNum w:abstractNumId="8">
    <w:nsid w:val="212F30FF"/>
    <w:multiLevelType w:val="hybridMultilevel"/>
    <w:tmpl w:val="AC0E1CC2"/>
    <w:lvl w:ilvl="0" w:tplc="C2D8508E">
      <w:start w:val="1"/>
      <w:numFmt w:val="bullet"/>
      <w:lvlText w:val="•"/>
      <w:lvlJc w:val="left"/>
      <w:pPr>
        <w:tabs>
          <w:tab w:val="num" w:pos="720"/>
        </w:tabs>
        <w:ind w:left="720" w:hanging="360"/>
      </w:pPr>
      <w:rPr>
        <w:rFonts w:ascii="Arial" w:hAnsi="Arial" w:hint="default"/>
      </w:rPr>
    </w:lvl>
    <w:lvl w:ilvl="1" w:tplc="A91AD60E">
      <w:start w:val="1"/>
      <w:numFmt w:val="bullet"/>
      <w:lvlText w:val="•"/>
      <w:lvlJc w:val="left"/>
      <w:pPr>
        <w:tabs>
          <w:tab w:val="num" w:pos="1440"/>
        </w:tabs>
        <w:ind w:left="1440" w:hanging="360"/>
      </w:pPr>
      <w:rPr>
        <w:rFonts w:ascii="Arial" w:hAnsi="Arial" w:hint="default"/>
      </w:rPr>
    </w:lvl>
    <w:lvl w:ilvl="2" w:tplc="6712AF7A" w:tentative="1">
      <w:start w:val="1"/>
      <w:numFmt w:val="bullet"/>
      <w:lvlText w:val="•"/>
      <w:lvlJc w:val="left"/>
      <w:pPr>
        <w:tabs>
          <w:tab w:val="num" w:pos="2160"/>
        </w:tabs>
        <w:ind w:left="2160" w:hanging="360"/>
      </w:pPr>
      <w:rPr>
        <w:rFonts w:ascii="Arial" w:hAnsi="Arial" w:hint="default"/>
      </w:rPr>
    </w:lvl>
    <w:lvl w:ilvl="3" w:tplc="48BE00D0" w:tentative="1">
      <w:start w:val="1"/>
      <w:numFmt w:val="bullet"/>
      <w:lvlText w:val="•"/>
      <w:lvlJc w:val="left"/>
      <w:pPr>
        <w:tabs>
          <w:tab w:val="num" w:pos="2880"/>
        </w:tabs>
        <w:ind w:left="2880" w:hanging="360"/>
      </w:pPr>
      <w:rPr>
        <w:rFonts w:ascii="Arial" w:hAnsi="Arial" w:hint="default"/>
      </w:rPr>
    </w:lvl>
    <w:lvl w:ilvl="4" w:tplc="9D4871A4" w:tentative="1">
      <w:start w:val="1"/>
      <w:numFmt w:val="bullet"/>
      <w:lvlText w:val="•"/>
      <w:lvlJc w:val="left"/>
      <w:pPr>
        <w:tabs>
          <w:tab w:val="num" w:pos="3600"/>
        </w:tabs>
        <w:ind w:left="3600" w:hanging="360"/>
      </w:pPr>
      <w:rPr>
        <w:rFonts w:ascii="Arial" w:hAnsi="Arial" w:hint="default"/>
      </w:rPr>
    </w:lvl>
    <w:lvl w:ilvl="5" w:tplc="158AD088" w:tentative="1">
      <w:start w:val="1"/>
      <w:numFmt w:val="bullet"/>
      <w:lvlText w:val="•"/>
      <w:lvlJc w:val="left"/>
      <w:pPr>
        <w:tabs>
          <w:tab w:val="num" w:pos="4320"/>
        </w:tabs>
        <w:ind w:left="4320" w:hanging="360"/>
      </w:pPr>
      <w:rPr>
        <w:rFonts w:ascii="Arial" w:hAnsi="Arial" w:hint="default"/>
      </w:rPr>
    </w:lvl>
    <w:lvl w:ilvl="6" w:tplc="6F48BB3A" w:tentative="1">
      <w:start w:val="1"/>
      <w:numFmt w:val="bullet"/>
      <w:lvlText w:val="•"/>
      <w:lvlJc w:val="left"/>
      <w:pPr>
        <w:tabs>
          <w:tab w:val="num" w:pos="5040"/>
        </w:tabs>
        <w:ind w:left="5040" w:hanging="360"/>
      </w:pPr>
      <w:rPr>
        <w:rFonts w:ascii="Arial" w:hAnsi="Arial" w:hint="default"/>
      </w:rPr>
    </w:lvl>
    <w:lvl w:ilvl="7" w:tplc="570E0A3E" w:tentative="1">
      <w:start w:val="1"/>
      <w:numFmt w:val="bullet"/>
      <w:lvlText w:val="•"/>
      <w:lvlJc w:val="left"/>
      <w:pPr>
        <w:tabs>
          <w:tab w:val="num" w:pos="5760"/>
        </w:tabs>
        <w:ind w:left="5760" w:hanging="360"/>
      </w:pPr>
      <w:rPr>
        <w:rFonts w:ascii="Arial" w:hAnsi="Arial" w:hint="default"/>
      </w:rPr>
    </w:lvl>
    <w:lvl w:ilvl="8" w:tplc="71067CEE" w:tentative="1">
      <w:start w:val="1"/>
      <w:numFmt w:val="bullet"/>
      <w:lvlText w:val="•"/>
      <w:lvlJc w:val="left"/>
      <w:pPr>
        <w:tabs>
          <w:tab w:val="num" w:pos="6480"/>
        </w:tabs>
        <w:ind w:left="6480" w:hanging="360"/>
      </w:pPr>
      <w:rPr>
        <w:rFonts w:ascii="Arial" w:hAnsi="Arial" w:hint="default"/>
      </w:rPr>
    </w:lvl>
  </w:abstractNum>
  <w:abstractNum w:abstractNumId="9">
    <w:nsid w:val="250A1DAC"/>
    <w:multiLevelType w:val="hybridMultilevel"/>
    <w:tmpl w:val="2D020FB4"/>
    <w:lvl w:ilvl="0" w:tplc="CA326B7A">
      <w:start w:val="1"/>
      <w:numFmt w:val="bullet"/>
      <w:lvlText w:val="•"/>
      <w:lvlJc w:val="left"/>
      <w:pPr>
        <w:tabs>
          <w:tab w:val="num" w:pos="720"/>
        </w:tabs>
        <w:ind w:left="720" w:hanging="360"/>
      </w:pPr>
      <w:rPr>
        <w:rFonts w:ascii="Arial" w:hAnsi="Arial" w:hint="default"/>
      </w:rPr>
    </w:lvl>
    <w:lvl w:ilvl="1" w:tplc="9BC459A2">
      <w:start w:val="1"/>
      <w:numFmt w:val="bullet"/>
      <w:lvlText w:val="•"/>
      <w:lvlJc w:val="left"/>
      <w:pPr>
        <w:tabs>
          <w:tab w:val="num" w:pos="1440"/>
        </w:tabs>
        <w:ind w:left="1440" w:hanging="360"/>
      </w:pPr>
      <w:rPr>
        <w:rFonts w:ascii="Arial" w:hAnsi="Arial" w:hint="default"/>
      </w:rPr>
    </w:lvl>
    <w:lvl w:ilvl="2" w:tplc="1772D0DA" w:tentative="1">
      <w:start w:val="1"/>
      <w:numFmt w:val="bullet"/>
      <w:lvlText w:val="•"/>
      <w:lvlJc w:val="left"/>
      <w:pPr>
        <w:tabs>
          <w:tab w:val="num" w:pos="2160"/>
        </w:tabs>
        <w:ind w:left="2160" w:hanging="360"/>
      </w:pPr>
      <w:rPr>
        <w:rFonts w:ascii="Arial" w:hAnsi="Arial" w:hint="default"/>
      </w:rPr>
    </w:lvl>
    <w:lvl w:ilvl="3" w:tplc="C264EF2A" w:tentative="1">
      <w:start w:val="1"/>
      <w:numFmt w:val="bullet"/>
      <w:lvlText w:val="•"/>
      <w:lvlJc w:val="left"/>
      <w:pPr>
        <w:tabs>
          <w:tab w:val="num" w:pos="2880"/>
        </w:tabs>
        <w:ind w:left="2880" w:hanging="360"/>
      </w:pPr>
      <w:rPr>
        <w:rFonts w:ascii="Arial" w:hAnsi="Arial" w:hint="default"/>
      </w:rPr>
    </w:lvl>
    <w:lvl w:ilvl="4" w:tplc="ACFA8278" w:tentative="1">
      <w:start w:val="1"/>
      <w:numFmt w:val="bullet"/>
      <w:lvlText w:val="•"/>
      <w:lvlJc w:val="left"/>
      <w:pPr>
        <w:tabs>
          <w:tab w:val="num" w:pos="3600"/>
        </w:tabs>
        <w:ind w:left="3600" w:hanging="360"/>
      </w:pPr>
      <w:rPr>
        <w:rFonts w:ascii="Arial" w:hAnsi="Arial" w:hint="default"/>
      </w:rPr>
    </w:lvl>
    <w:lvl w:ilvl="5" w:tplc="CC489598" w:tentative="1">
      <w:start w:val="1"/>
      <w:numFmt w:val="bullet"/>
      <w:lvlText w:val="•"/>
      <w:lvlJc w:val="left"/>
      <w:pPr>
        <w:tabs>
          <w:tab w:val="num" w:pos="4320"/>
        </w:tabs>
        <w:ind w:left="4320" w:hanging="360"/>
      </w:pPr>
      <w:rPr>
        <w:rFonts w:ascii="Arial" w:hAnsi="Arial" w:hint="default"/>
      </w:rPr>
    </w:lvl>
    <w:lvl w:ilvl="6" w:tplc="938E2178" w:tentative="1">
      <w:start w:val="1"/>
      <w:numFmt w:val="bullet"/>
      <w:lvlText w:val="•"/>
      <w:lvlJc w:val="left"/>
      <w:pPr>
        <w:tabs>
          <w:tab w:val="num" w:pos="5040"/>
        </w:tabs>
        <w:ind w:left="5040" w:hanging="360"/>
      </w:pPr>
      <w:rPr>
        <w:rFonts w:ascii="Arial" w:hAnsi="Arial" w:hint="default"/>
      </w:rPr>
    </w:lvl>
    <w:lvl w:ilvl="7" w:tplc="6EBC9FA4" w:tentative="1">
      <w:start w:val="1"/>
      <w:numFmt w:val="bullet"/>
      <w:lvlText w:val="•"/>
      <w:lvlJc w:val="left"/>
      <w:pPr>
        <w:tabs>
          <w:tab w:val="num" w:pos="5760"/>
        </w:tabs>
        <w:ind w:left="5760" w:hanging="360"/>
      </w:pPr>
      <w:rPr>
        <w:rFonts w:ascii="Arial" w:hAnsi="Arial" w:hint="default"/>
      </w:rPr>
    </w:lvl>
    <w:lvl w:ilvl="8" w:tplc="BEAAF9E8" w:tentative="1">
      <w:start w:val="1"/>
      <w:numFmt w:val="bullet"/>
      <w:lvlText w:val="•"/>
      <w:lvlJc w:val="left"/>
      <w:pPr>
        <w:tabs>
          <w:tab w:val="num" w:pos="6480"/>
        </w:tabs>
        <w:ind w:left="6480" w:hanging="360"/>
      </w:pPr>
      <w:rPr>
        <w:rFonts w:ascii="Arial" w:hAnsi="Arial" w:hint="default"/>
      </w:rPr>
    </w:lvl>
  </w:abstractNum>
  <w:abstractNum w:abstractNumId="10">
    <w:nsid w:val="2EAA6826"/>
    <w:multiLevelType w:val="hybridMultilevel"/>
    <w:tmpl w:val="790E87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21E6685"/>
    <w:multiLevelType w:val="hybridMultilevel"/>
    <w:tmpl w:val="91B6558A"/>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6687B8D"/>
    <w:multiLevelType w:val="hybridMultilevel"/>
    <w:tmpl w:val="59EE9C32"/>
    <w:lvl w:ilvl="0" w:tplc="BF780D30">
      <w:start w:val="1"/>
      <w:numFmt w:val="bullet"/>
      <w:lvlText w:val="•"/>
      <w:lvlJc w:val="left"/>
      <w:pPr>
        <w:tabs>
          <w:tab w:val="num" w:pos="720"/>
        </w:tabs>
        <w:ind w:left="720" w:hanging="360"/>
      </w:pPr>
      <w:rPr>
        <w:rFonts w:ascii="Arial" w:hAnsi="Arial" w:hint="default"/>
      </w:rPr>
    </w:lvl>
    <w:lvl w:ilvl="1" w:tplc="70F61254">
      <w:start w:val="1"/>
      <w:numFmt w:val="bullet"/>
      <w:lvlText w:val="•"/>
      <w:lvlJc w:val="left"/>
      <w:pPr>
        <w:tabs>
          <w:tab w:val="num" w:pos="1440"/>
        </w:tabs>
        <w:ind w:left="1440" w:hanging="360"/>
      </w:pPr>
      <w:rPr>
        <w:rFonts w:ascii="Arial" w:hAnsi="Arial" w:hint="default"/>
      </w:rPr>
    </w:lvl>
    <w:lvl w:ilvl="2" w:tplc="6F046516" w:tentative="1">
      <w:start w:val="1"/>
      <w:numFmt w:val="bullet"/>
      <w:lvlText w:val="•"/>
      <w:lvlJc w:val="left"/>
      <w:pPr>
        <w:tabs>
          <w:tab w:val="num" w:pos="2160"/>
        </w:tabs>
        <w:ind w:left="2160" w:hanging="360"/>
      </w:pPr>
      <w:rPr>
        <w:rFonts w:ascii="Arial" w:hAnsi="Arial" w:hint="default"/>
      </w:rPr>
    </w:lvl>
    <w:lvl w:ilvl="3" w:tplc="5636D82E" w:tentative="1">
      <w:start w:val="1"/>
      <w:numFmt w:val="bullet"/>
      <w:lvlText w:val="•"/>
      <w:lvlJc w:val="left"/>
      <w:pPr>
        <w:tabs>
          <w:tab w:val="num" w:pos="2880"/>
        </w:tabs>
        <w:ind w:left="2880" w:hanging="360"/>
      </w:pPr>
      <w:rPr>
        <w:rFonts w:ascii="Arial" w:hAnsi="Arial" w:hint="default"/>
      </w:rPr>
    </w:lvl>
    <w:lvl w:ilvl="4" w:tplc="D94CCB9C" w:tentative="1">
      <w:start w:val="1"/>
      <w:numFmt w:val="bullet"/>
      <w:lvlText w:val="•"/>
      <w:lvlJc w:val="left"/>
      <w:pPr>
        <w:tabs>
          <w:tab w:val="num" w:pos="3600"/>
        </w:tabs>
        <w:ind w:left="3600" w:hanging="360"/>
      </w:pPr>
      <w:rPr>
        <w:rFonts w:ascii="Arial" w:hAnsi="Arial" w:hint="default"/>
      </w:rPr>
    </w:lvl>
    <w:lvl w:ilvl="5" w:tplc="D9A09220" w:tentative="1">
      <w:start w:val="1"/>
      <w:numFmt w:val="bullet"/>
      <w:lvlText w:val="•"/>
      <w:lvlJc w:val="left"/>
      <w:pPr>
        <w:tabs>
          <w:tab w:val="num" w:pos="4320"/>
        </w:tabs>
        <w:ind w:left="4320" w:hanging="360"/>
      </w:pPr>
      <w:rPr>
        <w:rFonts w:ascii="Arial" w:hAnsi="Arial" w:hint="default"/>
      </w:rPr>
    </w:lvl>
    <w:lvl w:ilvl="6" w:tplc="7102E6DA" w:tentative="1">
      <w:start w:val="1"/>
      <w:numFmt w:val="bullet"/>
      <w:lvlText w:val="•"/>
      <w:lvlJc w:val="left"/>
      <w:pPr>
        <w:tabs>
          <w:tab w:val="num" w:pos="5040"/>
        </w:tabs>
        <w:ind w:left="5040" w:hanging="360"/>
      </w:pPr>
      <w:rPr>
        <w:rFonts w:ascii="Arial" w:hAnsi="Arial" w:hint="default"/>
      </w:rPr>
    </w:lvl>
    <w:lvl w:ilvl="7" w:tplc="FD5C4310" w:tentative="1">
      <w:start w:val="1"/>
      <w:numFmt w:val="bullet"/>
      <w:lvlText w:val="•"/>
      <w:lvlJc w:val="left"/>
      <w:pPr>
        <w:tabs>
          <w:tab w:val="num" w:pos="5760"/>
        </w:tabs>
        <w:ind w:left="5760" w:hanging="360"/>
      </w:pPr>
      <w:rPr>
        <w:rFonts w:ascii="Arial" w:hAnsi="Arial" w:hint="default"/>
      </w:rPr>
    </w:lvl>
    <w:lvl w:ilvl="8" w:tplc="3266EC4C" w:tentative="1">
      <w:start w:val="1"/>
      <w:numFmt w:val="bullet"/>
      <w:lvlText w:val="•"/>
      <w:lvlJc w:val="left"/>
      <w:pPr>
        <w:tabs>
          <w:tab w:val="num" w:pos="6480"/>
        </w:tabs>
        <w:ind w:left="6480" w:hanging="360"/>
      </w:pPr>
      <w:rPr>
        <w:rFonts w:ascii="Arial" w:hAnsi="Arial" w:hint="default"/>
      </w:rPr>
    </w:lvl>
  </w:abstractNum>
  <w:abstractNum w:abstractNumId="13">
    <w:nsid w:val="38AE3593"/>
    <w:multiLevelType w:val="hybridMultilevel"/>
    <w:tmpl w:val="0334519E"/>
    <w:lvl w:ilvl="0" w:tplc="73C2794E">
      <w:start w:val="1"/>
      <w:numFmt w:val="bullet"/>
      <w:lvlText w:val="•"/>
      <w:lvlJc w:val="left"/>
      <w:pPr>
        <w:tabs>
          <w:tab w:val="num" w:pos="720"/>
        </w:tabs>
        <w:ind w:left="720" w:hanging="360"/>
      </w:pPr>
      <w:rPr>
        <w:rFonts w:ascii="Arial" w:hAnsi="Arial" w:hint="default"/>
      </w:rPr>
    </w:lvl>
    <w:lvl w:ilvl="1" w:tplc="27320B80" w:tentative="1">
      <w:start w:val="1"/>
      <w:numFmt w:val="bullet"/>
      <w:lvlText w:val="•"/>
      <w:lvlJc w:val="left"/>
      <w:pPr>
        <w:tabs>
          <w:tab w:val="num" w:pos="1440"/>
        </w:tabs>
        <w:ind w:left="1440" w:hanging="360"/>
      </w:pPr>
      <w:rPr>
        <w:rFonts w:ascii="Arial" w:hAnsi="Arial" w:hint="default"/>
      </w:rPr>
    </w:lvl>
    <w:lvl w:ilvl="2" w:tplc="B18E060C" w:tentative="1">
      <w:start w:val="1"/>
      <w:numFmt w:val="bullet"/>
      <w:lvlText w:val="•"/>
      <w:lvlJc w:val="left"/>
      <w:pPr>
        <w:tabs>
          <w:tab w:val="num" w:pos="2160"/>
        </w:tabs>
        <w:ind w:left="2160" w:hanging="360"/>
      </w:pPr>
      <w:rPr>
        <w:rFonts w:ascii="Arial" w:hAnsi="Arial" w:hint="default"/>
      </w:rPr>
    </w:lvl>
    <w:lvl w:ilvl="3" w:tplc="50C6408C" w:tentative="1">
      <w:start w:val="1"/>
      <w:numFmt w:val="bullet"/>
      <w:lvlText w:val="•"/>
      <w:lvlJc w:val="left"/>
      <w:pPr>
        <w:tabs>
          <w:tab w:val="num" w:pos="2880"/>
        </w:tabs>
        <w:ind w:left="2880" w:hanging="360"/>
      </w:pPr>
      <w:rPr>
        <w:rFonts w:ascii="Arial" w:hAnsi="Arial" w:hint="default"/>
      </w:rPr>
    </w:lvl>
    <w:lvl w:ilvl="4" w:tplc="BE0C8C12" w:tentative="1">
      <w:start w:val="1"/>
      <w:numFmt w:val="bullet"/>
      <w:lvlText w:val="•"/>
      <w:lvlJc w:val="left"/>
      <w:pPr>
        <w:tabs>
          <w:tab w:val="num" w:pos="3600"/>
        </w:tabs>
        <w:ind w:left="3600" w:hanging="360"/>
      </w:pPr>
      <w:rPr>
        <w:rFonts w:ascii="Arial" w:hAnsi="Arial" w:hint="default"/>
      </w:rPr>
    </w:lvl>
    <w:lvl w:ilvl="5" w:tplc="38349424" w:tentative="1">
      <w:start w:val="1"/>
      <w:numFmt w:val="bullet"/>
      <w:lvlText w:val="•"/>
      <w:lvlJc w:val="left"/>
      <w:pPr>
        <w:tabs>
          <w:tab w:val="num" w:pos="4320"/>
        </w:tabs>
        <w:ind w:left="4320" w:hanging="360"/>
      </w:pPr>
      <w:rPr>
        <w:rFonts w:ascii="Arial" w:hAnsi="Arial" w:hint="default"/>
      </w:rPr>
    </w:lvl>
    <w:lvl w:ilvl="6" w:tplc="C778E6A6" w:tentative="1">
      <w:start w:val="1"/>
      <w:numFmt w:val="bullet"/>
      <w:lvlText w:val="•"/>
      <w:lvlJc w:val="left"/>
      <w:pPr>
        <w:tabs>
          <w:tab w:val="num" w:pos="5040"/>
        </w:tabs>
        <w:ind w:left="5040" w:hanging="360"/>
      </w:pPr>
      <w:rPr>
        <w:rFonts w:ascii="Arial" w:hAnsi="Arial" w:hint="default"/>
      </w:rPr>
    </w:lvl>
    <w:lvl w:ilvl="7" w:tplc="245C1FE0" w:tentative="1">
      <w:start w:val="1"/>
      <w:numFmt w:val="bullet"/>
      <w:lvlText w:val="•"/>
      <w:lvlJc w:val="left"/>
      <w:pPr>
        <w:tabs>
          <w:tab w:val="num" w:pos="5760"/>
        </w:tabs>
        <w:ind w:left="5760" w:hanging="360"/>
      </w:pPr>
      <w:rPr>
        <w:rFonts w:ascii="Arial" w:hAnsi="Arial" w:hint="default"/>
      </w:rPr>
    </w:lvl>
    <w:lvl w:ilvl="8" w:tplc="2F9AA826" w:tentative="1">
      <w:start w:val="1"/>
      <w:numFmt w:val="bullet"/>
      <w:lvlText w:val="•"/>
      <w:lvlJc w:val="left"/>
      <w:pPr>
        <w:tabs>
          <w:tab w:val="num" w:pos="6480"/>
        </w:tabs>
        <w:ind w:left="6480" w:hanging="360"/>
      </w:pPr>
      <w:rPr>
        <w:rFonts w:ascii="Arial" w:hAnsi="Arial" w:hint="default"/>
      </w:rPr>
    </w:lvl>
  </w:abstractNum>
  <w:abstractNum w:abstractNumId="14">
    <w:nsid w:val="38F834E3"/>
    <w:multiLevelType w:val="hybridMultilevel"/>
    <w:tmpl w:val="6456CB78"/>
    <w:lvl w:ilvl="0" w:tplc="41E210B4">
      <w:start w:val="1"/>
      <w:numFmt w:val="bullet"/>
      <w:lvlText w:val="•"/>
      <w:lvlJc w:val="left"/>
      <w:pPr>
        <w:tabs>
          <w:tab w:val="num" w:pos="720"/>
        </w:tabs>
        <w:ind w:left="720" w:hanging="360"/>
      </w:pPr>
      <w:rPr>
        <w:rFonts w:ascii="Arial" w:hAnsi="Arial" w:hint="default"/>
      </w:rPr>
    </w:lvl>
    <w:lvl w:ilvl="1" w:tplc="3C9216B4" w:tentative="1">
      <w:start w:val="1"/>
      <w:numFmt w:val="bullet"/>
      <w:lvlText w:val="•"/>
      <w:lvlJc w:val="left"/>
      <w:pPr>
        <w:tabs>
          <w:tab w:val="num" w:pos="1440"/>
        </w:tabs>
        <w:ind w:left="1440" w:hanging="360"/>
      </w:pPr>
      <w:rPr>
        <w:rFonts w:ascii="Arial" w:hAnsi="Arial" w:hint="default"/>
      </w:rPr>
    </w:lvl>
    <w:lvl w:ilvl="2" w:tplc="40682822" w:tentative="1">
      <w:start w:val="1"/>
      <w:numFmt w:val="bullet"/>
      <w:lvlText w:val="•"/>
      <w:lvlJc w:val="left"/>
      <w:pPr>
        <w:tabs>
          <w:tab w:val="num" w:pos="2160"/>
        </w:tabs>
        <w:ind w:left="2160" w:hanging="360"/>
      </w:pPr>
      <w:rPr>
        <w:rFonts w:ascii="Arial" w:hAnsi="Arial" w:hint="default"/>
      </w:rPr>
    </w:lvl>
    <w:lvl w:ilvl="3" w:tplc="0D829E20" w:tentative="1">
      <w:start w:val="1"/>
      <w:numFmt w:val="bullet"/>
      <w:lvlText w:val="•"/>
      <w:lvlJc w:val="left"/>
      <w:pPr>
        <w:tabs>
          <w:tab w:val="num" w:pos="2880"/>
        </w:tabs>
        <w:ind w:left="2880" w:hanging="360"/>
      </w:pPr>
      <w:rPr>
        <w:rFonts w:ascii="Arial" w:hAnsi="Arial" w:hint="default"/>
      </w:rPr>
    </w:lvl>
    <w:lvl w:ilvl="4" w:tplc="D98A0264" w:tentative="1">
      <w:start w:val="1"/>
      <w:numFmt w:val="bullet"/>
      <w:lvlText w:val="•"/>
      <w:lvlJc w:val="left"/>
      <w:pPr>
        <w:tabs>
          <w:tab w:val="num" w:pos="3600"/>
        </w:tabs>
        <w:ind w:left="3600" w:hanging="360"/>
      </w:pPr>
      <w:rPr>
        <w:rFonts w:ascii="Arial" w:hAnsi="Arial" w:hint="default"/>
      </w:rPr>
    </w:lvl>
    <w:lvl w:ilvl="5" w:tplc="160AD6C8" w:tentative="1">
      <w:start w:val="1"/>
      <w:numFmt w:val="bullet"/>
      <w:lvlText w:val="•"/>
      <w:lvlJc w:val="left"/>
      <w:pPr>
        <w:tabs>
          <w:tab w:val="num" w:pos="4320"/>
        </w:tabs>
        <w:ind w:left="4320" w:hanging="360"/>
      </w:pPr>
      <w:rPr>
        <w:rFonts w:ascii="Arial" w:hAnsi="Arial" w:hint="default"/>
      </w:rPr>
    </w:lvl>
    <w:lvl w:ilvl="6" w:tplc="6D20ED94" w:tentative="1">
      <w:start w:val="1"/>
      <w:numFmt w:val="bullet"/>
      <w:lvlText w:val="•"/>
      <w:lvlJc w:val="left"/>
      <w:pPr>
        <w:tabs>
          <w:tab w:val="num" w:pos="5040"/>
        </w:tabs>
        <w:ind w:left="5040" w:hanging="360"/>
      </w:pPr>
      <w:rPr>
        <w:rFonts w:ascii="Arial" w:hAnsi="Arial" w:hint="default"/>
      </w:rPr>
    </w:lvl>
    <w:lvl w:ilvl="7" w:tplc="EEA0FC68" w:tentative="1">
      <w:start w:val="1"/>
      <w:numFmt w:val="bullet"/>
      <w:lvlText w:val="•"/>
      <w:lvlJc w:val="left"/>
      <w:pPr>
        <w:tabs>
          <w:tab w:val="num" w:pos="5760"/>
        </w:tabs>
        <w:ind w:left="5760" w:hanging="360"/>
      </w:pPr>
      <w:rPr>
        <w:rFonts w:ascii="Arial" w:hAnsi="Arial" w:hint="default"/>
      </w:rPr>
    </w:lvl>
    <w:lvl w:ilvl="8" w:tplc="BE0417A0" w:tentative="1">
      <w:start w:val="1"/>
      <w:numFmt w:val="bullet"/>
      <w:lvlText w:val="•"/>
      <w:lvlJc w:val="left"/>
      <w:pPr>
        <w:tabs>
          <w:tab w:val="num" w:pos="6480"/>
        </w:tabs>
        <w:ind w:left="6480" w:hanging="360"/>
      </w:pPr>
      <w:rPr>
        <w:rFonts w:ascii="Arial" w:hAnsi="Arial" w:hint="default"/>
      </w:rPr>
    </w:lvl>
  </w:abstractNum>
  <w:abstractNum w:abstractNumId="15">
    <w:nsid w:val="48511FD5"/>
    <w:multiLevelType w:val="hybridMultilevel"/>
    <w:tmpl w:val="B808B31C"/>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D113E9D"/>
    <w:multiLevelType w:val="hybridMultilevel"/>
    <w:tmpl w:val="B88C71C4"/>
    <w:lvl w:ilvl="0" w:tplc="9202C5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A5428E"/>
    <w:multiLevelType w:val="hybridMultilevel"/>
    <w:tmpl w:val="FE021D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930359"/>
    <w:multiLevelType w:val="hybridMultilevel"/>
    <w:tmpl w:val="50B21524"/>
    <w:lvl w:ilvl="0" w:tplc="80D4AFFC">
      <w:start w:val="1"/>
      <w:numFmt w:val="bullet"/>
      <w:lvlText w:val="•"/>
      <w:lvlJc w:val="left"/>
      <w:pPr>
        <w:tabs>
          <w:tab w:val="num" w:pos="720"/>
        </w:tabs>
        <w:ind w:left="720" w:hanging="360"/>
      </w:pPr>
      <w:rPr>
        <w:rFonts w:ascii="Arial" w:hAnsi="Arial" w:hint="default"/>
      </w:rPr>
    </w:lvl>
    <w:lvl w:ilvl="1" w:tplc="C478C92C">
      <w:start w:val="714"/>
      <w:numFmt w:val="bullet"/>
      <w:lvlText w:val="•"/>
      <w:lvlJc w:val="left"/>
      <w:pPr>
        <w:tabs>
          <w:tab w:val="num" w:pos="1440"/>
        </w:tabs>
        <w:ind w:left="1440" w:hanging="360"/>
      </w:pPr>
      <w:rPr>
        <w:rFonts w:ascii="Arial" w:hAnsi="Arial" w:hint="default"/>
      </w:rPr>
    </w:lvl>
    <w:lvl w:ilvl="2" w:tplc="47329E24" w:tentative="1">
      <w:start w:val="1"/>
      <w:numFmt w:val="bullet"/>
      <w:lvlText w:val="•"/>
      <w:lvlJc w:val="left"/>
      <w:pPr>
        <w:tabs>
          <w:tab w:val="num" w:pos="2160"/>
        </w:tabs>
        <w:ind w:left="2160" w:hanging="360"/>
      </w:pPr>
      <w:rPr>
        <w:rFonts w:ascii="Arial" w:hAnsi="Arial" w:hint="default"/>
      </w:rPr>
    </w:lvl>
    <w:lvl w:ilvl="3" w:tplc="64FA2614" w:tentative="1">
      <w:start w:val="1"/>
      <w:numFmt w:val="bullet"/>
      <w:lvlText w:val="•"/>
      <w:lvlJc w:val="left"/>
      <w:pPr>
        <w:tabs>
          <w:tab w:val="num" w:pos="2880"/>
        </w:tabs>
        <w:ind w:left="2880" w:hanging="360"/>
      </w:pPr>
      <w:rPr>
        <w:rFonts w:ascii="Arial" w:hAnsi="Arial" w:hint="default"/>
      </w:rPr>
    </w:lvl>
    <w:lvl w:ilvl="4" w:tplc="3FCE1820" w:tentative="1">
      <w:start w:val="1"/>
      <w:numFmt w:val="bullet"/>
      <w:lvlText w:val="•"/>
      <w:lvlJc w:val="left"/>
      <w:pPr>
        <w:tabs>
          <w:tab w:val="num" w:pos="3600"/>
        </w:tabs>
        <w:ind w:left="3600" w:hanging="360"/>
      </w:pPr>
      <w:rPr>
        <w:rFonts w:ascii="Arial" w:hAnsi="Arial" w:hint="default"/>
      </w:rPr>
    </w:lvl>
    <w:lvl w:ilvl="5" w:tplc="CA2441AC" w:tentative="1">
      <w:start w:val="1"/>
      <w:numFmt w:val="bullet"/>
      <w:lvlText w:val="•"/>
      <w:lvlJc w:val="left"/>
      <w:pPr>
        <w:tabs>
          <w:tab w:val="num" w:pos="4320"/>
        </w:tabs>
        <w:ind w:left="4320" w:hanging="360"/>
      </w:pPr>
      <w:rPr>
        <w:rFonts w:ascii="Arial" w:hAnsi="Arial" w:hint="default"/>
      </w:rPr>
    </w:lvl>
    <w:lvl w:ilvl="6" w:tplc="F056B1B4" w:tentative="1">
      <w:start w:val="1"/>
      <w:numFmt w:val="bullet"/>
      <w:lvlText w:val="•"/>
      <w:lvlJc w:val="left"/>
      <w:pPr>
        <w:tabs>
          <w:tab w:val="num" w:pos="5040"/>
        </w:tabs>
        <w:ind w:left="5040" w:hanging="360"/>
      </w:pPr>
      <w:rPr>
        <w:rFonts w:ascii="Arial" w:hAnsi="Arial" w:hint="default"/>
      </w:rPr>
    </w:lvl>
    <w:lvl w:ilvl="7" w:tplc="C4768444" w:tentative="1">
      <w:start w:val="1"/>
      <w:numFmt w:val="bullet"/>
      <w:lvlText w:val="•"/>
      <w:lvlJc w:val="left"/>
      <w:pPr>
        <w:tabs>
          <w:tab w:val="num" w:pos="5760"/>
        </w:tabs>
        <w:ind w:left="5760" w:hanging="360"/>
      </w:pPr>
      <w:rPr>
        <w:rFonts w:ascii="Arial" w:hAnsi="Arial" w:hint="default"/>
      </w:rPr>
    </w:lvl>
    <w:lvl w:ilvl="8" w:tplc="ADAC39A0" w:tentative="1">
      <w:start w:val="1"/>
      <w:numFmt w:val="bullet"/>
      <w:lvlText w:val="•"/>
      <w:lvlJc w:val="left"/>
      <w:pPr>
        <w:tabs>
          <w:tab w:val="num" w:pos="6480"/>
        </w:tabs>
        <w:ind w:left="6480" w:hanging="360"/>
      </w:pPr>
      <w:rPr>
        <w:rFonts w:ascii="Arial" w:hAnsi="Arial" w:hint="default"/>
      </w:rPr>
    </w:lvl>
  </w:abstractNum>
  <w:abstractNum w:abstractNumId="19">
    <w:nsid w:val="570F1474"/>
    <w:multiLevelType w:val="hybridMultilevel"/>
    <w:tmpl w:val="8EB68904"/>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89C3066"/>
    <w:multiLevelType w:val="hybridMultilevel"/>
    <w:tmpl w:val="03CC08D0"/>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21">
    <w:nsid w:val="5A372F6A"/>
    <w:multiLevelType w:val="hybridMultilevel"/>
    <w:tmpl w:val="7E946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ABF0D77"/>
    <w:multiLevelType w:val="hybridMultilevel"/>
    <w:tmpl w:val="725A41C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B051A17"/>
    <w:multiLevelType w:val="hybridMultilevel"/>
    <w:tmpl w:val="36DE573E"/>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CD806C6"/>
    <w:multiLevelType w:val="hybridMultilevel"/>
    <w:tmpl w:val="08AAC4DC"/>
    <w:lvl w:ilvl="0" w:tplc="5E4AA4D0">
      <w:start w:val="1"/>
      <w:numFmt w:val="bullet"/>
      <w:lvlText w:val=""/>
      <w:lvlJc w:val="left"/>
      <w:pPr>
        <w:tabs>
          <w:tab w:val="num" w:pos="720"/>
        </w:tabs>
        <w:ind w:left="720" w:hanging="360"/>
      </w:pPr>
      <w:rPr>
        <w:rFonts w:ascii="Symbol" w:hAnsi="Symbol" w:hint="default"/>
      </w:rPr>
    </w:lvl>
    <w:lvl w:ilvl="1" w:tplc="F75AC098"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5D6E06CA"/>
    <w:multiLevelType w:val="multilevel"/>
    <w:tmpl w:val="27764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3057BB"/>
    <w:multiLevelType w:val="hybridMultilevel"/>
    <w:tmpl w:val="F19ED7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2B5072A"/>
    <w:multiLevelType w:val="hybridMultilevel"/>
    <w:tmpl w:val="ADE00CF0"/>
    <w:lvl w:ilvl="0" w:tplc="94B2EE76">
      <w:start w:val="2"/>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C570146"/>
    <w:multiLevelType w:val="hybridMultilevel"/>
    <w:tmpl w:val="0F4A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7249F0"/>
    <w:multiLevelType w:val="hybridMultilevel"/>
    <w:tmpl w:val="96D87C2C"/>
    <w:lvl w:ilvl="0" w:tplc="0D2A7880">
      <w:start w:val="1"/>
      <w:numFmt w:val="bullet"/>
      <w:lvlText w:val="•"/>
      <w:lvlJc w:val="left"/>
      <w:pPr>
        <w:tabs>
          <w:tab w:val="num" w:pos="720"/>
        </w:tabs>
        <w:ind w:left="720" w:hanging="360"/>
      </w:pPr>
      <w:rPr>
        <w:rFonts w:ascii="Arial" w:hAnsi="Arial" w:hint="default"/>
      </w:rPr>
    </w:lvl>
    <w:lvl w:ilvl="1" w:tplc="689477F8">
      <w:start w:val="895"/>
      <w:numFmt w:val="bullet"/>
      <w:lvlText w:val="•"/>
      <w:lvlJc w:val="left"/>
      <w:pPr>
        <w:tabs>
          <w:tab w:val="num" w:pos="1440"/>
        </w:tabs>
        <w:ind w:left="1440" w:hanging="360"/>
      </w:pPr>
      <w:rPr>
        <w:rFonts w:ascii="Arial" w:hAnsi="Arial" w:hint="default"/>
      </w:rPr>
    </w:lvl>
    <w:lvl w:ilvl="2" w:tplc="081A1FBE" w:tentative="1">
      <w:start w:val="1"/>
      <w:numFmt w:val="bullet"/>
      <w:lvlText w:val="•"/>
      <w:lvlJc w:val="left"/>
      <w:pPr>
        <w:tabs>
          <w:tab w:val="num" w:pos="2160"/>
        </w:tabs>
        <w:ind w:left="2160" w:hanging="360"/>
      </w:pPr>
      <w:rPr>
        <w:rFonts w:ascii="Arial" w:hAnsi="Arial" w:hint="default"/>
      </w:rPr>
    </w:lvl>
    <w:lvl w:ilvl="3" w:tplc="33A0FC0E" w:tentative="1">
      <w:start w:val="1"/>
      <w:numFmt w:val="bullet"/>
      <w:lvlText w:val="•"/>
      <w:lvlJc w:val="left"/>
      <w:pPr>
        <w:tabs>
          <w:tab w:val="num" w:pos="2880"/>
        </w:tabs>
        <w:ind w:left="2880" w:hanging="360"/>
      </w:pPr>
      <w:rPr>
        <w:rFonts w:ascii="Arial" w:hAnsi="Arial" w:hint="default"/>
      </w:rPr>
    </w:lvl>
    <w:lvl w:ilvl="4" w:tplc="406E3A4C" w:tentative="1">
      <w:start w:val="1"/>
      <w:numFmt w:val="bullet"/>
      <w:lvlText w:val="•"/>
      <w:lvlJc w:val="left"/>
      <w:pPr>
        <w:tabs>
          <w:tab w:val="num" w:pos="3600"/>
        </w:tabs>
        <w:ind w:left="3600" w:hanging="360"/>
      </w:pPr>
      <w:rPr>
        <w:rFonts w:ascii="Arial" w:hAnsi="Arial" w:hint="default"/>
      </w:rPr>
    </w:lvl>
    <w:lvl w:ilvl="5" w:tplc="D70A372E" w:tentative="1">
      <w:start w:val="1"/>
      <w:numFmt w:val="bullet"/>
      <w:lvlText w:val="•"/>
      <w:lvlJc w:val="left"/>
      <w:pPr>
        <w:tabs>
          <w:tab w:val="num" w:pos="4320"/>
        </w:tabs>
        <w:ind w:left="4320" w:hanging="360"/>
      </w:pPr>
      <w:rPr>
        <w:rFonts w:ascii="Arial" w:hAnsi="Arial" w:hint="default"/>
      </w:rPr>
    </w:lvl>
    <w:lvl w:ilvl="6" w:tplc="543296DE" w:tentative="1">
      <w:start w:val="1"/>
      <w:numFmt w:val="bullet"/>
      <w:lvlText w:val="•"/>
      <w:lvlJc w:val="left"/>
      <w:pPr>
        <w:tabs>
          <w:tab w:val="num" w:pos="5040"/>
        </w:tabs>
        <w:ind w:left="5040" w:hanging="360"/>
      </w:pPr>
      <w:rPr>
        <w:rFonts w:ascii="Arial" w:hAnsi="Arial" w:hint="default"/>
      </w:rPr>
    </w:lvl>
    <w:lvl w:ilvl="7" w:tplc="3EB8A24C" w:tentative="1">
      <w:start w:val="1"/>
      <w:numFmt w:val="bullet"/>
      <w:lvlText w:val="•"/>
      <w:lvlJc w:val="left"/>
      <w:pPr>
        <w:tabs>
          <w:tab w:val="num" w:pos="5760"/>
        </w:tabs>
        <w:ind w:left="5760" w:hanging="360"/>
      </w:pPr>
      <w:rPr>
        <w:rFonts w:ascii="Arial" w:hAnsi="Arial" w:hint="default"/>
      </w:rPr>
    </w:lvl>
    <w:lvl w:ilvl="8" w:tplc="BE682B24" w:tentative="1">
      <w:start w:val="1"/>
      <w:numFmt w:val="bullet"/>
      <w:lvlText w:val="•"/>
      <w:lvlJc w:val="left"/>
      <w:pPr>
        <w:tabs>
          <w:tab w:val="num" w:pos="6480"/>
        </w:tabs>
        <w:ind w:left="6480" w:hanging="360"/>
      </w:pPr>
      <w:rPr>
        <w:rFonts w:ascii="Arial" w:hAnsi="Arial" w:hint="default"/>
      </w:rPr>
    </w:lvl>
  </w:abstractNum>
  <w:abstractNum w:abstractNumId="30">
    <w:nsid w:val="71D36AF5"/>
    <w:multiLevelType w:val="hybridMultilevel"/>
    <w:tmpl w:val="1AAECA8A"/>
    <w:lvl w:ilvl="0" w:tplc="BD144F7C">
      <w:start w:val="1"/>
      <w:numFmt w:val="bullet"/>
      <w:lvlText w:val="•"/>
      <w:lvlJc w:val="left"/>
      <w:pPr>
        <w:tabs>
          <w:tab w:val="num" w:pos="720"/>
        </w:tabs>
        <w:ind w:left="720" w:hanging="360"/>
      </w:pPr>
      <w:rPr>
        <w:rFonts w:ascii="Arial" w:hAnsi="Arial" w:hint="default"/>
      </w:rPr>
    </w:lvl>
    <w:lvl w:ilvl="1" w:tplc="992E2824" w:tentative="1">
      <w:start w:val="1"/>
      <w:numFmt w:val="bullet"/>
      <w:lvlText w:val="•"/>
      <w:lvlJc w:val="left"/>
      <w:pPr>
        <w:tabs>
          <w:tab w:val="num" w:pos="1440"/>
        </w:tabs>
        <w:ind w:left="1440" w:hanging="360"/>
      </w:pPr>
      <w:rPr>
        <w:rFonts w:ascii="Arial" w:hAnsi="Arial" w:hint="default"/>
      </w:rPr>
    </w:lvl>
    <w:lvl w:ilvl="2" w:tplc="6366E0A8" w:tentative="1">
      <w:start w:val="1"/>
      <w:numFmt w:val="bullet"/>
      <w:lvlText w:val="•"/>
      <w:lvlJc w:val="left"/>
      <w:pPr>
        <w:tabs>
          <w:tab w:val="num" w:pos="2160"/>
        </w:tabs>
        <w:ind w:left="2160" w:hanging="360"/>
      </w:pPr>
      <w:rPr>
        <w:rFonts w:ascii="Arial" w:hAnsi="Arial" w:hint="default"/>
      </w:rPr>
    </w:lvl>
    <w:lvl w:ilvl="3" w:tplc="1C2ADAC2" w:tentative="1">
      <w:start w:val="1"/>
      <w:numFmt w:val="bullet"/>
      <w:lvlText w:val="•"/>
      <w:lvlJc w:val="left"/>
      <w:pPr>
        <w:tabs>
          <w:tab w:val="num" w:pos="2880"/>
        </w:tabs>
        <w:ind w:left="2880" w:hanging="360"/>
      </w:pPr>
      <w:rPr>
        <w:rFonts w:ascii="Arial" w:hAnsi="Arial" w:hint="default"/>
      </w:rPr>
    </w:lvl>
    <w:lvl w:ilvl="4" w:tplc="EF7AD5B2" w:tentative="1">
      <w:start w:val="1"/>
      <w:numFmt w:val="bullet"/>
      <w:lvlText w:val="•"/>
      <w:lvlJc w:val="left"/>
      <w:pPr>
        <w:tabs>
          <w:tab w:val="num" w:pos="3600"/>
        </w:tabs>
        <w:ind w:left="3600" w:hanging="360"/>
      </w:pPr>
      <w:rPr>
        <w:rFonts w:ascii="Arial" w:hAnsi="Arial" w:hint="default"/>
      </w:rPr>
    </w:lvl>
    <w:lvl w:ilvl="5" w:tplc="C5CA4E92" w:tentative="1">
      <w:start w:val="1"/>
      <w:numFmt w:val="bullet"/>
      <w:lvlText w:val="•"/>
      <w:lvlJc w:val="left"/>
      <w:pPr>
        <w:tabs>
          <w:tab w:val="num" w:pos="4320"/>
        </w:tabs>
        <w:ind w:left="4320" w:hanging="360"/>
      </w:pPr>
      <w:rPr>
        <w:rFonts w:ascii="Arial" w:hAnsi="Arial" w:hint="default"/>
      </w:rPr>
    </w:lvl>
    <w:lvl w:ilvl="6" w:tplc="B1242C5C" w:tentative="1">
      <w:start w:val="1"/>
      <w:numFmt w:val="bullet"/>
      <w:lvlText w:val="•"/>
      <w:lvlJc w:val="left"/>
      <w:pPr>
        <w:tabs>
          <w:tab w:val="num" w:pos="5040"/>
        </w:tabs>
        <w:ind w:left="5040" w:hanging="360"/>
      </w:pPr>
      <w:rPr>
        <w:rFonts w:ascii="Arial" w:hAnsi="Arial" w:hint="default"/>
      </w:rPr>
    </w:lvl>
    <w:lvl w:ilvl="7" w:tplc="2CB0B810" w:tentative="1">
      <w:start w:val="1"/>
      <w:numFmt w:val="bullet"/>
      <w:lvlText w:val="•"/>
      <w:lvlJc w:val="left"/>
      <w:pPr>
        <w:tabs>
          <w:tab w:val="num" w:pos="5760"/>
        </w:tabs>
        <w:ind w:left="5760" w:hanging="360"/>
      </w:pPr>
      <w:rPr>
        <w:rFonts w:ascii="Arial" w:hAnsi="Arial" w:hint="default"/>
      </w:rPr>
    </w:lvl>
    <w:lvl w:ilvl="8" w:tplc="E2AEBF82" w:tentative="1">
      <w:start w:val="1"/>
      <w:numFmt w:val="bullet"/>
      <w:lvlText w:val="•"/>
      <w:lvlJc w:val="left"/>
      <w:pPr>
        <w:tabs>
          <w:tab w:val="num" w:pos="6480"/>
        </w:tabs>
        <w:ind w:left="6480" w:hanging="360"/>
      </w:pPr>
      <w:rPr>
        <w:rFonts w:ascii="Arial" w:hAnsi="Arial" w:hint="default"/>
      </w:rPr>
    </w:lvl>
  </w:abstractNum>
  <w:abstractNum w:abstractNumId="31">
    <w:nsid w:val="73113456"/>
    <w:multiLevelType w:val="hybridMultilevel"/>
    <w:tmpl w:val="04D265D0"/>
    <w:lvl w:ilvl="0" w:tplc="5C827C3A">
      <w:start w:val="1"/>
      <w:numFmt w:val="bullet"/>
      <w:lvlText w:val="•"/>
      <w:lvlJc w:val="left"/>
      <w:pPr>
        <w:tabs>
          <w:tab w:val="num" w:pos="720"/>
        </w:tabs>
        <w:ind w:left="720" w:hanging="360"/>
      </w:pPr>
      <w:rPr>
        <w:rFonts w:ascii="Arial" w:hAnsi="Arial" w:hint="default"/>
      </w:rPr>
    </w:lvl>
    <w:lvl w:ilvl="1" w:tplc="5002D4BE">
      <w:start w:val="1"/>
      <w:numFmt w:val="bullet"/>
      <w:lvlText w:val="•"/>
      <w:lvlJc w:val="left"/>
      <w:pPr>
        <w:tabs>
          <w:tab w:val="num" w:pos="1440"/>
        </w:tabs>
        <w:ind w:left="1440" w:hanging="360"/>
      </w:pPr>
      <w:rPr>
        <w:rFonts w:ascii="Arial" w:hAnsi="Arial" w:hint="default"/>
      </w:rPr>
    </w:lvl>
    <w:lvl w:ilvl="2" w:tplc="39946E76" w:tentative="1">
      <w:start w:val="1"/>
      <w:numFmt w:val="bullet"/>
      <w:lvlText w:val="•"/>
      <w:lvlJc w:val="left"/>
      <w:pPr>
        <w:tabs>
          <w:tab w:val="num" w:pos="2160"/>
        </w:tabs>
        <w:ind w:left="2160" w:hanging="360"/>
      </w:pPr>
      <w:rPr>
        <w:rFonts w:ascii="Arial" w:hAnsi="Arial" w:hint="default"/>
      </w:rPr>
    </w:lvl>
    <w:lvl w:ilvl="3" w:tplc="0F5CB9D4" w:tentative="1">
      <w:start w:val="1"/>
      <w:numFmt w:val="bullet"/>
      <w:lvlText w:val="•"/>
      <w:lvlJc w:val="left"/>
      <w:pPr>
        <w:tabs>
          <w:tab w:val="num" w:pos="2880"/>
        </w:tabs>
        <w:ind w:left="2880" w:hanging="360"/>
      </w:pPr>
      <w:rPr>
        <w:rFonts w:ascii="Arial" w:hAnsi="Arial" w:hint="default"/>
      </w:rPr>
    </w:lvl>
    <w:lvl w:ilvl="4" w:tplc="AB903080" w:tentative="1">
      <w:start w:val="1"/>
      <w:numFmt w:val="bullet"/>
      <w:lvlText w:val="•"/>
      <w:lvlJc w:val="left"/>
      <w:pPr>
        <w:tabs>
          <w:tab w:val="num" w:pos="3600"/>
        </w:tabs>
        <w:ind w:left="3600" w:hanging="360"/>
      </w:pPr>
      <w:rPr>
        <w:rFonts w:ascii="Arial" w:hAnsi="Arial" w:hint="default"/>
      </w:rPr>
    </w:lvl>
    <w:lvl w:ilvl="5" w:tplc="F61AC864" w:tentative="1">
      <w:start w:val="1"/>
      <w:numFmt w:val="bullet"/>
      <w:lvlText w:val="•"/>
      <w:lvlJc w:val="left"/>
      <w:pPr>
        <w:tabs>
          <w:tab w:val="num" w:pos="4320"/>
        </w:tabs>
        <w:ind w:left="4320" w:hanging="360"/>
      </w:pPr>
      <w:rPr>
        <w:rFonts w:ascii="Arial" w:hAnsi="Arial" w:hint="default"/>
      </w:rPr>
    </w:lvl>
    <w:lvl w:ilvl="6" w:tplc="458A51FA" w:tentative="1">
      <w:start w:val="1"/>
      <w:numFmt w:val="bullet"/>
      <w:lvlText w:val="•"/>
      <w:lvlJc w:val="left"/>
      <w:pPr>
        <w:tabs>
          <w:tab w:val="num" w:pos="5040"/>
        </w:tabs>
        <w:ind w:left="5040" w:hanging="360"/>
      </w:pPr>
      <w:rPr>
        <w:rFonts w:ascii="Arial" w:hAnsi="Arial" w:hint="default"/>
      </w:rPr>
    </w:lvl>
    <w:lvl w:ilvl="7" w:tplc="372272E6" w:tentative="1">
      <w:start w:val="1"/>
      <w:numFmt w:val="bullet"/>
      <w:lvlText w:val="•"/>
      <w:lvlJc w:val="left"/>
      <w:pPr>
        <w:tabs>
          <w:tab w:val="num" w:pos="5760"/>
        </w:tabs>
        <w:ind w:left="5760" w:hanging="360"/>
      </w:pPr>
      <w:rPr>
        <w:rFonts w:ascii="Arial" w:hAnsi="Arial" w:hint="default"/>
      </w:rPr>
    </w:lvl>
    <w:lvl w:ilvl="8" w:tplc="727C71B6" w:tentative="1">
      <w:start w:val="1"/>
      <w:numFmt w:val="bullet"/>
      <w:lvlText w:val="•"/>
      <w:lvlJc w:val="left"/>
      <w:pPr>
        <w:tabs>
          <w:tab w:val="num" w:pos="6480"/>
        </w:tabs>
        <w:ind w:left="6480" w:hanging="360"/>
      </w:pPr>
      <w:rPr>
        <w:rFonts w:ascii="Arial" w:hAnsi="Arial" w:hint="default"/>
      </w:rPr>
    </w:lvl>
  </w:abstractNum>
  <w:abstractNum w:abstractNumId="32">
    <w:nsid w:val="733919BC"/>
    <w:multiLevelType w:val="hybridMultilevel"/>
    <w:tmpl w:val="02B889AE"/>
    <w:lvl w:ilvl="0" w:tplc="7A2673C0">
      <w:start w:val="1"/>
      <w:numFmt w:val="bullet"/>
      <w:lvlText w:val="•"/>
      <w:lvlJc w:val="left"/>
      <w:pPr>
        <w:tabs>
          <w:tab w:val="num" w:pos="720"/>
        </w:tabs>
        <w:ind w:left="720" w:hanging="360"/>
      </w:pPr>
      <w:rPr>
        <w:rFonts w:ascii="Arial" w:hAnsi="Arial" w:hint="default"/>
      </w:rPr>
    </w:lvl>
    <w:lvl w:ilvl="1" w:tplc="0B32EA32">
      <w:start w:val="1"/>
      <w:numFmt w:val="bullet"/>
      <w:lvlText w:val="•"/>
      <w:lvlJc w:val="left"/>
      <w:pPr>
        <w:tabs>
          <w:tab w:val="num" w:pos="1440"/>
        </w:tabs>
        <w:ind w:left="1440" w:hanging="360"/>
      </w:pPr>
      <w:rPr>
        <w:rFonts w:ascii="Arial" w:hAnsi="Arial" w:hint="default"/>
      </w:rPr>
    </w:lvl>
    <w:lvl w:ilvl="2" w:tplc="18E2FFB2" w:tentative="1">
      <w:start w:val="1"/>
      <w:numFmt w:val="bullet"/>
      <w:lvlText w:val="•"/>
      <w:lvlJc w:val="left"/>
      <w:pPr>
        <w:tabs>
          <w:tab w:val="num" w:pos="2160"/>
        </w:tabs>
        <w:ind w:left="2160" w:hanging="360"/>
      </w:pPr>
      <w:rPr>
        <w:rFonts w:ascii="Arial" w:hAnsi="Arial" w:hint="default"/>
      </w:rPr>
    </w:lvl>
    <w:lvl w:ilvl="3" w:tplc="FFC83802" w:tentative="1">
      <w:start w:val="1"/>
      <w:numFmt w:val="bullet"/>
      <w:lvlText w:val="•"/>
      <w:lvlJc w:val="left"/>
      <w:pPr>
        <w:tabs>
          <w:tab w:val="num" w:pos="2880"/>
        </w:tabs>
        <w:ind w:left="2880" w:hanging="360"/>
      </w:pPr>
      <w:rPr>
        <w:rFonts w:ascii="Arial" w:hAnsi="Arial" w:hint="default"/>
      </w:rPr>
    </w:lvl>
    <w:lvl w:ilvl="4" w:tplc="1B887FE4" w:tentative="1">
      <w:start w:val="1"/>
      <w:numFmt w:val="bullet"/>
      <w:lvlText w:val="•"/>
      <w:lvlJc w:val="left"/>
      <w:pPr>
        <w:tabs>
          <w:tab w:val="num" w:pos="3600"/>
        </w:tabs>
        <w:ind w:left="3600" w:hanging="360"/>
      </w:pPr>
      <w:rPr>
        <w:rFonts w:ascii="Arial" w:hAnsi="Arial" w:hint="default"/>
      </w:rPr>
    </w:lvl>
    <w:lvl w:ilvl="5" w:tplc="C506217C" w:tentative="1">
      <w:start w:val="1"/>
      <w:numFmt w:val="bullet"/>
      <w:lvlText w:val="•"/>
      <w:lvlJc w:val="left"/>
      <w:pPr>
        <w:tabs>
          <w:tab w:val="num" w:pos="4320"/>
        </w:tabs>
        <w:ind w:left="4320" w:hanging="360"/>
      </w:pPr>
      <w:rPr>
        <w:rFonts w:ascii="Arial" w:hAnsi="Arial" w:hint="default"/>
      </w:rPr>
    </w:lvl>
    <w:lvl w:ilvl="6" w:tplc="DBC49E72" w:tentative="1">
      <w:start w:val="1"/>
      <w:numFmt w:val="bullet"/>
      <w:lvlText w:val="•"/>
      <w:lvlJc w:val="left"/>
      <w:pPr>
        <w:tabs>
          <w:tab w:val="num" w:pos="5040"/>
        </w:tabs>
        <w:ind w:left="5040" w:hanging="360"/>
      </w:pPr>
      <w:rPr>
        <w:rFonts w:ascii="Arial" w:hAnsi="Arial" w:hint="default"/>
      </w:rPr>
    </w:lvl>
    <w:lvl w:ilvl="7" w:tplc="F5DCA156" w:tentative="1">
      <w:start w:val="1"/>
      <w:numFmt w:val="bullet"/>
      <w:lvlText w:val="•"/>
      <w:lvlJc w:val="left"/>
      <w:pPr>
        <w:tabs>
          <w:tab w:val="num" w:pos="5760"/>
        </w:tabs>
        <w:ind w:left="5760" w:hanging="360"/>
      </w:pPr>
      <w:rPr>
        <w:rFonts w:ascii="Arial" w:hAnsi="Arial" w:hint="default"/>
      </w:rPr>
    </w:lvl>
    <w:lvl w:ilvl="8" w:tplc="0C0C778E" w:tentative="1">
      <w:start w:val="1"/>
      <w:numFmt w:val="bullet"/>
      <w:lvlText w:val="•"/>
      <w:lvlJc w:val="left"/>
      <w:pPr>
        <w:tabs>
          <w:tab w:val="num" w:pos="6480"/>
        </w:tabs>
        <w:ind w:left="6480" w:hanging="360"/>
      </w:pPr>
      <w:rPr>
        <w:rFonts w:ascii="Arial" w:hAnsi="Arial" w:hint="default"/>
      </w:rPr>
    </w:lvl>
  </w:abstractNum>
  <w:abstractNum w:abstractNumId="33">
    <w:nsid w:val="741A5B08"/>
    <w:multiLevelType w:val="hybridMultilevel"/>
    <w:tmpl w:val="FAECC8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75285F5A"/>
    <w:multiLevelType w:val="hybridMultilevel"/>
    <w:tmpl w:val="842ABDEA"/>
    <w:lvl w:ilvl="0" w:tplc="3996B390">
      <w:start w:val="1"/>
      <w:numFmt w:val="bullet"/>
      <w:lvlText w:val="•"/>
      <w:lvlJc w:val="left"/>
      <w:pPr>
        <w:tabs>
          <w:tab w:val="num" w:pos="720"/>
        </w:tabs>
        <w:ind w:left="720" w:hanging="360"/>
      </w:pPr>
      <w:rPr>
        <w:rFonts w:ascii="Arial" w:hAnsi="Arial" w:hint="default"/>
      </w:rPr>
    </w:lvl>
    <w:lvl w:ilvl="1" w:tplc="3ABCBC26" w:tentative="1">
      <w:start w:val="1"/>
      <w:numFmt w:val="bullet"/>
      <w:lvlText w:val="•"/>
      <w:lvlJc w:val="left"/>
      <w:pPr>
        <w:tabs>
          <w:tab w:val="num" w:pos="1440"/>
        </w:tabs>
        <w:ind w:left="1440" w:hanging="360"/>
      </w:pPr>
      <w:rPr>
        <w:rFonts w:ascii="Arial" w:hAnsi="Arial" w:hint="default"/>
      </w:rPr>
    </w:lvl>
    <w:lvl w:ilvl="2" w:tplc="88BE66C8" w:tentative="1">
      <w:start w:val="1"/>
      <w:numFmt w:val="bullet"/>
      <w:lvlText w:val="•"/>
      <w:lvlJc w:val="left"/>
      <w:pPr>
        <w:tabs>
          <w:tab w:val="num" w:pos="2160"/>
        </w:tabs>
        <w:ind w:left="2160" w:hanging="360"/>
      </w:pPr>
      <w:rPr>
        <w:rFonts w:ascii="Arial" w:hAnsi="Arial" w:hint="default"/>
      </w:rPr>
    </w:lvl>
    <w:lvl w:ilvl="3" w:tplc="9BB60CB4" w:tentative="1">
      <w:start w:val="1"/>
      <w:numFmt w:val="bullet"/>
      <w:lvlText w:val="•"/>
      <w:lvlJc w:val="left"/>
      <w:pPr>
        <w:tabs>
          <w:tab w:val="num" w:pos="2880"/>
        </w:tabs>
        <w:ind w:left="2880" w:hanging="360"/>
      </w:pPr>
      <w:rPr>
        <w:rFonts w:ascii="Arial" w:hAnsi="Arial" w:hint="default"/>
      </w:rPr>
    </w:lvl>
    <w:lvl w:ilvl="4" w:tplc="966E9F38" w:tentative="1">
      <w:start w:val="1"/>
      <w:numFmt w:val="bullet"/>
      <w:lvlText w:val="•"/>
      <w:lvlJc w:val="left"/>
      <w:pPr>
        <w:tabs>
          <w:tab w:val="num" w:pos="3600"/>
        </w:tabs>
        <w:ind w:left="3600" w:hanging="360"/>
      </w:pPr>
      <w:rPr>
        <w:rFonts w:ascii="Arial" w:hAnsi="Arial" w:hint="default"/>
      </w:rPr>
    </w:lvl>
    <w:lvl w:ilvl="5" w:tplc="BAF26602" w:tentative="1">
      <w:start w:val="1"/>
      <w:numFmt w:val="bullet"/>
      <w:lvlText w:val="•"/>
      <w:lvlJc w:val="left"/>
      <w:pPr>
        <w:tabs>
          <w:tab w:val="num" w:pos="4320"/>
        </w:tabs>
        <w:ind w:left="4320" w:hanging="360"/>
      </w:pPr>
      <w:rPr>
        <w:rFonts w:ascii="Arial" w:hAnsi="Arial" w:hint="default"/>
      </w:rPr>
    </w:lvl>
    <w:lvl w:ilvl="6" w:tplc="E73CA94A" w:tentative="1">
      <w:start w:val="1"/>
      <w:numFmt w:val="bullet"/>
      <w:lvlText w:val="•"/>
      <w:lvlJc w:val="left"/>
      <w:pPr>
        <w:tabs>
          <w:tab w:val="num" w:pos="5040"/>
        </w:tabs>
        <w:ind w:left="5040" w:hanging="360"/>
      </w:pPr>
      <w:rPr>
        <w:rFonts w:ascii="Arial" w:hAnsi="Arial" w:hint="default"/>
      </w:rPr>
    </w:lvl>
    <w:lvl w:ilvl="7" w:tplc="FE0A5B5C" w:tentative="1">
      <w:start w:val="1"/>
      <w:numFmt w:val="bullet"/>
      <w:lvlText w:val="•"/>
      <w:lvlJc w:val="left"/>
      <w:pPr>
        <w:tabs>
          <w:tab w:val="num" w:pos="5760"/>
        </w:tabs>
        <w:ind w:left="5760" w:hanging="360"/>
      </w:pPr>
      <w:rPr>
        <w:rFonts w:ascii="Arial" w:hAnsi="Arial" w:hint="default"/>
      </w:rPr>
    </w:lvl>
    <w:lvl w:ilvl="8" w:tplc="2D00D1DA" w:tentative="1">
      <w:start w:val="1"/>
      <w:numFmt w:val="bullet"/>
      <w:lvlText w:val="•"/>
      <w:lvlJc w:val="left"/>
      <w:pPr>
        <w:tabs>
          <w:tab w:val="num" w:pos="6480"/>
        </w:tabs>
        <w:ind w:left="6480" w:hanging="360"/>
      </w:pPr>
      <w:rPr>
        <w:rFonts w:ascii="Arial" w:hAnsi="Arial" w:hint="default"/>
      </w:rPr>
    </w:lvl>
  </w:abstractNum>
  <w:abstractNum w:abstractNumId="35">
    <w:nsid w:val="7A1C5D98"/>
    <w:multiLevelType w:val="hybridMultilevel"/>
    <w:tmpl w:val="C0980AD0"/>
    <w:lvl w:ilvl="0" w:tplc="3BE8BBDA">
      <w:start w:val="1"/>
      <w:numFmt w:val="bullet"/>
      <w:lvlText w:val="•"/>
      <w:lvlJc w:val="left"/>
      <w:pPr>
        <w:tabs>
          <w:tab w:val="num" w:pos="720"/>
        </w:tabs>
        <w:ind w:left="720" w:hanging="360"/>
      </w:pPr>
      <w:rPr>
        <w:rFonts w:ascii="Arial" w:hAnsi="Arial" w:hint="default"/>
      </w:rPr>
    </w:lvl>
    <w:lvl w:ilvl="1" w:tplc="355C5BF8" w:tentative="1">
      <w:start w:val="1"/>
      <w:numFmt w:val="bullet"/>
      <w:lvlText w:val="•"/>
      <w:lvlJc w:val="left"/>
      <w:pPr>
        <w:tabs>
          <w:tab w:val="num" w:pos="1440"/>
        </w:tabs>
        <w:ind w:left="1440" w:hanging="360"/>
      </w:pPr>
      <w:rPr>
        <w:rFonts w:ascii="Arial" w:hAnsi="Arial" w:hint="default"/>
      </w:rPr>
    </w:lvl>
    <w:lvl w:ilvl="2" w:tplc="D09EDCF4" w:tentative="1">
      <w:start w:val="1"/>
      <w:numFmt w:val="bullet"/>
      <w:lvlText w:val="•"/>
      <w:lvlJc w:val="left"/>
      <w:pPr>
        <w:tabs>
          <w:tab w:val="num" w:pos="2160"/>
        </w:tabs>
        <w:ind w:left="2160" w:hanging="360"/>
      </w:pPr>
      <w:rPr>
        <w:rFonts w:ascii="Arial" w:hAnsi="Arial" w:hint="default"/>
      </w:rPr>
    </w:lvl>
    <w:lvl w:ilvl="3" w:tplc="2BE08EFC" w:tentative="1">
      <w:start w:val="1"/>
      <w:numFmt w:val="bullet"/>
      <w:lvlText w:val="•"/>
      <w:lvlJc w:val="left"/>
      <w:pPr>
        <w:tabs>
          <w:tab w:val="num" w:pos="2880"/>
        </w:tabs>
        <w:ind w:left="2880" w:hanging="360"/>
      </w:pPr>
      <w:rPr>
        <w:rFonts w:ascii="Arial" w:hAnsi="Arial" w:hint="default"/>
      </w:rPr>
    </w:lvl>
    <w:lvl w:ilvl="4" w:tplc="FA9E35AC" w:tentative="1">
      <w:start w:val="1"/>
      <w:numFmt w:val="bullet"/>
      <w:lvlText w:val="•"/>
      <w:lvlJc w:val="left"/>
      <w:pPr>
        <w:tabs>
          <w:tab w:val="num" w:pos="3600"/>
        </w:tabs>
        <w:ind w:left="3600" w:hanging="360"/>
      </w:pPr>
      <w:rPr>
        <w:rFonts w:ascii="Arial" w:hAnsi="Arial" w:hint="default"/>
      </w:rPr>
    </w:lvl>
    <w:lvl w:ilvl="5" w:tplc="792ACA42" w:tentative="1">
      <w:start w:val="1"/>
      <w:numFmt w:val="bullet"/>
      <w:lvlText w:val="•"/>
      <w:lvlJc w:val="left"/>
      <w:pPr>
        <w:tabs>
          <w:tab w:val="num" w:pos="4320"/>
        </w:tabs>
        <w:ind w:left="4320" w:hanging="360"/>
      </w:pPr>
      <w:rPr>
        <w:rFonts w:ascii="Arial" w:hAnsi="Arial" w:hint="default"/>
      </w:rPr>
    </w:lvl>
    <w:lvl w:ilvl="6" w:tplc="DEAACD40" w:tentative="1">
      <w:start w:val="1"/>
      <w:numFmt w:val="bullet"/>
      <w:lvlText w:val="•"/>
      <w:lvlJc w:val="left"/>
      <w:pPr>
        <w:tabs>
          <w:tab w:val="num" w:pos="5040"/>
        </w:tabs>
        <w:ind w:left="5040" w:hanging="360"/>
      </w:pPr>
      <w:rPr>
        <w:rFonts w:ascii="Arial" w:hAnsi="Arial" w:hint="default"/>
      </w:rPr>
    </w:lvl>
    <w:lvl w:ilvl="7" w:tplc="AD5059BE" w:tentative="1">
      <w:start w:val="1"/>
      <w:numFmt w:val="bullet"/>
      <w:lvlText w:val="•"/>
      <w:lvlJc w:val="left"/>
      <w:pPr>
        <w:tabs>
          <w:tab w:val="num" w:pos="5760"/>
        </w:tabs>
        <w:ind w:left="5760" w:hanging="360"/>
      </w:pPr>
      <w:rPr>
        <w:rFonts w:ascii="Arial" w:hAnsi="Arial" w:hint="default"/>
      </w:rPr>
    </w:lvl>
    <w:lvl w:ilvl="8" w:tplc="2898C174" w:tentative="1">
      <w:start w:val="1"/>
      <w:numFmt w:val="bullet"/>
      <w:lvlText w:val="•"/>
      <w:lvlJc w:val="left"/>
      <w:pPr>
        <w:tabs>
          <w:tab w:val="num" w:pos="6480"/>
        </w:tabs>
        <w:ind w:left="6480" w:hanging="360"/>
      </w:pPr>
      <w:rPr>
        <w:rFonts w:ascii="Arial" w:hAnsi="Arial" w:hint="default"/>
      </w:rPr>
    </w:lvl>
  </w:abstractNum>
  <w:abstractNum w:abstractNumId="36">
    <w:nsid w:val="7E277F8E"/>
    <w:multiLevelType w:val="multilevel"/>
    <w:tmpl w:val="A46C2AF6"/>
    <w:lvl w:ilvl="0">
      <w:start w:val="3"/>
      <w:numFmt w:val="lowerRoman"/>
      <w:lvlText w:val="%1."/>
      <w:lvlJc w:val="left"/>
      <w:pPr>
        <w:tabs>
          <w:tab w:val="num" w:pos="1620"/>
        </w:tabs>
        <w:ind w:left="1620" w:hanging="180"/>
      </w:pPr>
      <w:rPr>
        <w:rFonts w:hint="default"/>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37">
    <w:nsid w:val="7E9A4024"/>
    <w:multiLevelType w:val="hybridMultilevel"/>
    <w:tmpl w:val="BFF4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2"/>
  </w:num>
  <w:num w:numId="4">
    <w:abstractNumId w:val="13"/>
  </w:num>
  <w:num w:numId="5">
    <w:abstractNumId w:val="15"/>
  </w:num>
  <w:num w:numId="6">
    <w:abstractNumId w:val="36"/>
  </w:num>
  <w:num w:numId="7">
    <w:abstractNumId w:val="22"/>
  </w:num>
  <w:num w:numId="8">
    <w:abstractNumId w:val="5"/>
  </w:num>
  <w:num w:numId="9">
    <w:abstractNumId w:val="18"/>
  </w:num>
  <w:num w:numId="10">
    <w:abstractNumId w:val="17"/>
  </w:num>
  <w:num w:numId="11">
    <w:abstractNumId w:val="34"/>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12"/>
  </w:num>
  <w:num w:numId="17">
    <w:abstractNumId w:val="31"/>
  </w:num>
  <w:num w:numId="18">
    <w:abstractNumId w:val="1"/>
  </w:num>
  <w:num w:numId="19">
    <w:abstractNumId w:val="25"/>
  </w:num>
  <w:num w:numId="20">
    <w:abstractNumId w:val="8"/>
  </w:num>
  <w:num w:numId="21">
    <w:abstractNumId w:val="29"/>
  </w:num>
  <w:num w:numId="22">
    <w:abstractNumId w:val="32"/>
  </w:num>
  <w:num w:numId="23">
    <w:abstractNumId w:val="28"/>
  </w:num>
  <w:num w:numId="24">
    <w:abstractNumId w:val="16"/>
  </w:num>
  <w:num w:numId="25">
    <w:abstractNumId w:val="27"/>
  </w:num>
  <w:num w:numId="2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6"/>
  </w:num>
  <w:num w:numId="29">
    <w:abstractNumId w:val="14"/>
  </w:num>
  <w:num w:numId="30">
    <w:abstractNumId w:val="7"/>
  </w:num>
  <w:num w:numId="31">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4"/>
  </w:num>
  <w:num w:numId="35">
    <w:abstractNumId w:val="33"/>
  </w:num>
  <w:num w:numId="36">
    <w:abstractNumId w:val="35"/>
  </w:num>
  <w:num w:numId="37">
    <w:abstractNumId w:val="21"/>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53D"/>
    <w:rsid w:val="000C2032"/>
    <w:rsid w:val="000D2AAB"/>
    <w:rsid w:val="00171CC4"/>
    <w:rsid w:val="001F4A19"/>
    <w:rsid w:val="00242847"/>
    <w:rsid w:val="00400BD5"/>
    <w:rsid w:val="00472CB2"/>
    <w:rsid w:val="004B153D"/>
    <w:rsid w:val="0050308B"/>
    <w:rsid w:val="005670E7"/>
    <w:rsid w:val="006E4CA0"/>
    <w:rsid w:val="00750652"/>
    <w:rsid w:val="007C6DAC"/>
    <w:rsid w:val="007F2EF6"/>
    <w:rsid w:val="00995674"/>
    <w:rsid w:val="00AA46E5"/>
    <w:rsid w:val="00AF2624"/>
    <w:rsid w:val="00B2557F"/>
    <w:rsid w:val="00B362D5"/>
    <w:rsid w:val="00B528E3"/>
    <w:rsid w:val="00B5430D"/>
    <w:rsid w:val="00BC2403"/>
    <w:rsid w:val="00BF4C00"/>
    <w:rsid w:val="00CB4B64"/>
    <w:rsid w:val="00CE2402"/>
    <w:rsid w:val="00E661F6"/>
    <w:rsid w:val="00EC68D6"/>
    <w:rsid w:val="00F004B8"/>
    <w:rsid w:val="00FC6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3D"/>
    <w:pPr>
      <w:tabs>
        <w:tab w:val="left" w:pos="360"/>
      </w:tabs>
      <w:autoSpaceDE w:val="0"/>
      <w:autoSpaceDN w:val="0"/>
      <w:adjustRightInd w:val="0"/>
      <w:spacing w:after="0" w:line="240" w:lineRule="auto"/>
      <w:jc w:val="both"/>
    </w:pPr>
    <w:rPr>
      <w:rFonts w:eastAsia="Times New Roman"/>
      <w:sz w:val="22"/>
      <w:szCs w:val="20"/>
    </w:rPr>
  </w:style>
  <w:style w:type="paragraph" w:styleId="Heading2">
    <w:name w:val="heading 2"/>
    <w:basedOn w:val="Normal"/>
    <w:next w:val="Normal"/>
    <w:link w:val="Heading2Char"/>
    <w:qFormat/>
    <w:rsid w:val="004B153D"/>
    <w:pPr>
      <w:keepNext/>
      <w:spacing w:before="240" w:after="60"/>
      <w:outlineLvl w:val="1"/>
    </w:pPr>
    <w:rPr>
      <w:rFonts w:ascii="Garamond" w:hAnsi="Garamond" w:cs="Arial"/>
      <w:b/>
      <w:bCs/>
      <w:i/>
      <w:iCs/>
      <w:sz w:val="28"/>
      <w:szCs w:val="28"/>
    </w:rPr>
  </w:style>
  <w:style w:type="paragraph" w:styleId="Heading3">
    <w:name w:val="heading 3"/>
    <w:basedOn w:val="Normal"/>
    <w:next w:val="Normal"/>
    <w:link w:val="Heading3Char"/>
    <w:qFormat/>
    <w:rsid w:val="004B153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B153D"/>
    <w:rPr>
      <w:rFonts w:ascii="Garamond" w:eastAsia="Times New Roman" w:hAnsi="Garamond" w:cs="Arial"/>
      <w:b/>
      <w:bCs/>
      <w:i/>
      <w:iCs/>
      <w:sz w:val="28"/>
      <w:szCs w:val="28"/>
    </w:rPr>
  </w:style>
  <w:style w:type="character" w:customStyle="1" w:styleId="Heading3Char">
    <w:name w:val="Heading 3 Char"/>
    <w:basedOn w:val="DefaultParagraphFont"/>
    <w:link w:val="Heading3"/>
    <w:rsid w:val="004B153D"/>
    <w:rPr>
      <w:rFonts w:ascii="Arial" w:eastAsia="Times New Roman" w:hAnsi="Arial" w:cs="Arial"/>
      <w:b/>
      <w:bCs/>
      <w:sz w:val="26"/>
      <w:szCs w:val="26"/>
    </w:rPr>
  </w:style>
  <w:style w:type="paragraph" w:styleId="ListBullet3">
    <w:name w:val="List Bullet 3"/>
    <w:basedOn w:val="Normal"/>
    <w:autoRedefine/>
    <w:rsid w:val="004B153D"/>
    <w:pPr>
      <w:numPr>
        <w:numId w:val="1"/>
      </w:numPr>
    </w:pPr>
  </w:style>
  <w:style w:type="paragraph" w:styleId="Footer">
    <w:name w:val="footer"/>
    <w:basedOn w:val="Normal"/>
    <w:link w:val="FooterChar"/>
    <w:rsid w:val="004B153D"/>
    <w:pPr>
      <w:tabs>
        <w:tab w:val="clear" w:pos="360"/>
        <w:tab w:val="center" w:pos="4320"/>
        <w:tab w:val="right" w:pos="8640"/>
      </w:tabs>
    </w:pPr>
  </w:style>
  <w:style w:type="character" w:customStyle="1" w:styleId="FooterChar">
    <w:name w:val="Footer Char"/>
    <w:basedOn w:val="DefaultParagraphFont"/>
    <w:link w:val="Footer"/>
    <w:rsid w:val="004B153D"/>
    <w:rPr>
      <w:rFonts w:eastAsia="Times New Roman"/>
      <w:sz w:val="22"/>
      <w:szCs w:val="20"/>
    </w:rPr>
  </w:style>
  <w:style w:type="character" w:styleId="PageNumber">
    <w:name w:val="page number"/>
    <w:basedOn w:val="DefaultParagraphFont"/>
    <w:rsid w:val="004B153D"/>
  </w:style>
  <w:style w:type="paragraph" w:styleId="FootnoteText">
    <w:name w:val="footnote text"/>
    <w:aliases w:val="Footnote Text Char3,Footnote Text Char2 Char,Footnote Text Char1 Char Char,Footnote Text Char1 Char1"/>
    <w:basedOn w:val="Normal"/>
    <w:link w:val="FootnoteTextChar"/>
    <w:semiHidden/>
    <w:rsid w:val="00995674"/>
    <w:pPr>
      <w:ind w:firstLine="360"/>
    </w:pPr>
    <w:rPr>
      <w:sz w:val="16"/>
    </w:rPr>
  </w:style>
  <w:style w:type="character" w:customStyle="1" w:styleId="FootnoteTextChar">
    <w:name w:val="Footnote Text Char"/>
    <w:aliases w:val="Footnote Text Char3 Char,Footnote Text Char2 Char Char,Footnote Text Char1 Char Char Char,Footnote Text Char1 Char1 Char"/>
    <w:basedOn w:val="DefaultParagraphFont"/>
    <w:link w:val="FootnoteText"/>
    <w:semiHidden/>
    <w:rsid w:val="00995674"/>
    <w:rPr>
      <w:rFonts w:eastAsia="Times New Roman"/>
      <w:sz w:val="16"/>
      <w:szCs w:val="20"/>
    </w:rPr>
  </w:style>
  <w:style w:type="character" w:styleId="Hyperlink">
    <w:name w:val="Hyperlink"/>
    <w:basedOn w:val="DefaultParagraphFont"/>
    <w:uiPriority w:val="99"/>
    <w:rsid w:val="00995674"/>
    <w:rPr>
      <w:color w:val="0000FF"/>
      <w:u w:val="single"/>
    </w:rPr>
  </w:style>
  <w:style w:type="character" w:customStyle="1" w:styleId="grame">
    <w:name w:val="grame"/>
    <w:basedOn w:val="DefaultParagraphFont"/>
    <w:rsid w:val="00BF4C00"/>
  </w:style>
  <w:style w:type="paragraph" w:styleId="BodyText">
    <w:name w:val="Body Text"/>
    <w:aliases w:val="Body Text Char Char Char Char Char Char Char Char Char Char Char Char Char,Body Text Char Char Char Char Char Char Char Char Char Char Char Char3,Body Text2,Body Text Char Char Char Char Char Char Char Char Char Char Char Char4"/>
    <w:basedOn w:val="Normal"/>
    <w:link w:val="BodyTextChar1"/>
    <w:rsid w:val="00400BD5"/>
    <w:pPr>
      <w:tabs>
        <w:tab w:val="clear" w:pos="360"/>
      </w:tabs>
      <w:autoSpaceDE/>
      <w:autoSpaceDN/>
      <w:adjustRightInd/>
      <w:spacing w:after="120"/>
      <w:jc w:val="left"/>
    </w:pPr>
    <w:rPr>
      <w:rFonts w:eastAsia="Batang"/>
      <w:sz w:val="24"/>
      <w:szCs w:val="24"/>
    </w:rPr>
  </w:style>
  <w:style w:type="character" w:customStyle="1" w:styleId="BodyTextChar">
    <w:name w:val="Body Text Char"/>
    <w:basedOn w:val="DefaultParagraphFont"/>
    <w:uiPriority w:val="99"/>
    <w:semiHidden/>
    <w:rsid w:val="00400BD5"/>
    <w:rPr>
      <w:rFonts w:eastAsia="Times New Roman"/>
      <w:sz w:val="22"/>
      <w:szCs w:val="20"/>
    </w:rPr>
  </w:style>
  <w:style w:type="character" w:customStyle="1" w:styleId="BodyTextChar1">
    <w:name w:val="Body Text Char1"/>
    <w:aliases w:val="Body Text Char Char Char Char Char Char Char Char Char Char Char Char Char Char,Body Text Char Char Char Char Char Char Char Char Char Char Char Char3 Char,Body Text2 Char"/>
    <w:basedOn w:val="DefaultParagraphFont"/>
    <w:link w:val="BodyText"/>
    <w:rsid w:val="00400BD5"/>
    <w:rPr>
      <w:rFonts w:eastAsia="Batang"/>
    </w:rPr>
  </w:style>
  <w:style w:type="character" w:customStyle="1" w:styleId="spelle">
    <w:name w:val="spelle"/>
    <w:basedOn w:val="DefaultParagraphFont"/>
    <w:rsid w:val="006E4CA0"/>
  </w:style>
  <w:style w:type="paragraph" w:styleId="ListParagraph">
    <w:name w:val="List Paragraph"/>
    <w:basedOn w:val="Normal"/>
    <w:uiPriority w:val="34"/>
    <w:qFormat/>
    <w:rsid w:val="00F004B8"/>
    <w:pPr>
      <w:ind w:left="720"/>
    </w:pPr>
  </w:style>
  <w:style w:type="paragraph" w:styleId="NormalWeb">
    <w:name w:val="Normal (Web)"/>
    <w:basedOn w:val="Normal"/>
    <w:uiPriority w:val="99"/>
    <w:unhideWhenUsed/>
    <w:rsid w:val="00F004B8"/>
    <w:pPr>
      <w:tabs>
        <w:tab w:val="clear" w:pos="360"/>
      </w:tabs>
      <w:autoSpaceDE/>
      <w:autoSpaceDN/>
      <w:adjustRightInd/>
      <w:spacing w:before="100" w:beforeAutospacing="1" w:after="100" w:afterAutospacing="1"/>
      <w:jc w:val="left"/>
    </w:pPr>
    <w:rPr>
      <w:sz w:val="24"/>
      <w:szCs w:val="24"/>
    </w:rPr>
  </w:style>
  <w:style w:type="paragraph" w:customStyle="1" w:styleId="times">
    <w:name w:val="times"/>
    <w:basedOn w:val="Normal"/>
    <w:rsid w:val="00F004B8"/>
    <w:pPr>
      <w:tabs>
        <w:tab w:val="clear" w:pos="360"/>
      </w:tabs>
      <w:autoSpaceDE/>
      <w:autoSpaceDN/>
      <w:adjustRightInd/>
      <w:spacing w:before="100" w:beforeAutospacing="1" w:after="100" w:afterAutospacing="1"/>
      <w:jc w:val="left"/>
    </w:pPr>
    <w:rPr>
      <w:sz w:val="24"/>
      <w:szCs w:val="24"/>
    </w:rPr>
  </w:style>
  <w:style w:type="character" w:styleId="FootnoteReference">
    <w:name w:val="footnote reference"/>
    <w:basedOn w:val="DefaultParagraphFont"/>
    <w:semiHidden/>
    <w:rsid w:val="00E661F6"/>
    <w:rPr>
      <w:vertAlign w:val="superscript"/>
    </w:rPr>
  </w:style>
  <w:style w:type="character" w:styleId="Emphasis">
    <w:name w:val="Emphasis"/>
    <w:basedOn w:val="DefaultParagraphFont"/>
    <w:qFormat/>
    <w:rsid w:val="00E661F6"/>
    <w:rPr>
      <w:i/>
      <w:iCs/>
    </w:rPr>
  </w:style>
  <w:style w:type="character" w:customStyle="1" w:styleId="FootnoteRef">
    <w:name w:val="Footnote Ref"/>
    <w:rsid w:val="00E661F6"/>
    <w:rPr>
      <w:vertAlign w:val="superscript"/>
    </w:rPr>
  </w:style>
  <w:style w:type="paragraph" w:styleId="BalloonText">
    <w:name w:val="Balloon Text"/>
    <w:basedOn w:val="Normal"/>
    <w:link w:val="BalloonTextChar"/>
    <w:uiPriority w:val="99"/>
    <w:semiHidden/>
    <w:unhideWhenUsed/>
    <w:rsid w:val="00B528E3"/>
    <w:rPr>
      <w:rFonts w:ascii="Tahoma" w:hAnsi="Tahoma" w:cs="Tahoma"/>
      <w:sz w:val="16"/>
      <w:szCs w:val="16"/>
    </w:rPr>
  </w:style>
  <w:style w:type="character" w:customStyle="1" w:styleId="BalloonTextChar">
    <w:name w:val="Balloon Text Char"/>
    <w:basedOn w:val="DefaultParagraphFont"/>
    <w:link w:val="BalloonText"/>
    <w:uiPriority w:val="99"/>
    <w:semiHidden/>
    <w:rsid w:val="00B528E3"/>
    <w:rPr>
      <w:rFonts w:ascii="Tahoma" w:eastAsia="Times New Roman" w:hAnsi="Tahoma" w:cs="Tahoma"/>
      <w:sz w:val="16"/>
      <w:szCs w:val="16"/>
    </w:rPr>
  </w:style>
  <w:style w:type="paragraph" w:customStyle="1" w:styleId="Style3">
    <w:name w:val="Style3"/>
    <w:basedOn w:val="Normal"/>
    <w:next w:val="Normal"/>
    <w:rsid w:val="00B2557F"/>
    <w:pPr>
      <w:widowControl w:val="0"/>
      <w:tabs>
        <w:tab w:val="clear" w:pos="360"/>
      </w:tabs>
      <w:jc w:val="left"/>
    </w:pPr>
    <w:rPr>
      <w:rFonts w:ascii="Adv P10095 A" w:hAnsi="Adv P10095 A"/>
      <w:sz w:val="26"/>
      <w:szCs w:val="26"/>
    </w:rPr>
  </w:style>
  <w:style w:type="character" w:customStyle="1" w:styleId="ListBullet3Char1Char">
    <w:name w:val="List Bullet 3 Char1 Char"/>
    <w:aliases w:val="List Bullet 3 Char Char Char,Bulleted Char Char Char,indent Char Char Char,Bulleted Char1 Char,indent Char1 Char"/>
    <w:basedOn w:val="DefaultParagraphFont"/>
    <w:rsid w:val="00FC6A57"/>
    <w:rPr>
      <w:lang w:val="en-US" w:eastAsia="en-US" w:bidi="ar-SA"/>
    </w:rPr>
  </w:style>
  <w:style w:type="paragraph" w:styleId="Caption">
    <w:name w:val="caption"/>
    <w:basedOn w:val="Normal"/>
    <w:next w:val="Normal"/>
    <w:qFormat/>
    <w:rsid w:val="00B362D5"/>
    <w:pPr>
      <w:spacing w:before="120" w:after="120"/>
    </w:pPr>
    <w:rPr>
      <w:b/>
      <w:bCs/>
      <w:sz w:val="20"/>
    </w:rPr>
  </w:style>
  <w:style w:type="paragraph" w:styleId="BlockText">
    <w:name w:val="Block Text"/>
    <w:aliases w:val="Block Text Char,Block Text Char1 Char,Block Text Char Char Char,Block Text Char1 Char Char Char,Block Text Char Char Char Char Char,Block Text Char2 Char Char Char Char Char,Block Text Char1 Char Char Char Char Char Char"/>
    <w:basedOn w:val="Normal"/>
    <w:rsid w:val="00EC68D6"/>
    <w:pPr>
      <w:spacing w:after="240"/>
      <w:ind w:left="720" w:right="720"/>
    </w:pPr>
    <w:rPr>
      <w:i/>
      <w:iCs/>
      <w:szCs w:val="24"/>
    </w:rPr>
  </w:style>
  <w:style w:type="character" w:styleId="FollowedHyperlink">
    <w:name w:val="FollowedHyperlink"/>
    <w:basedOn w:val="DefaultParagraphFont"/>
    <w:uiPriority w:val="99"/>
    <w:semiHidden/>
    <w:unhideWhenUsed/>
    <w:rsid w:val="00CB4B6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3D"/>
    <w:pPr>
      <w:tabs>
        <w:tab w:val="left" w:pos="360"/>
      </w:tabs>
      <w:autoSpaceDE w:val="0"/>
      <w:autoSpaceDN w:val="0"/>
      <w:adjustRightInd w:val="0"/>
      <w:spacing w:after="0" w:line="240" w:lineRule="auto"/>
      <w:jc w:val="both"/>
    </w:pPr>
    <w:rPr>
      <w:rFonts w:eastAsia="Times New Roman"/>
      <w:sz w:val="22"/>
      <w:szCs w:val="20"/>
    </w:rPr>
  </w:style>
  <w:style w:type="paragraph" w:styleId="Heading2">
    <w:name w:val="heading 2"/>
    <w:basedOn w:val="Normal"/>
    <w:next w:val="Normal"/>
    <w:link w:val="Heading2Char"/>
    <w:qFormat/>
    <w:rsid w:val="004B153D"/>
    <w:pPr>
      <w:keepNext/>
      <w:spacing w:before="240" w:after="60"/>
      <w:outlineLvl w:val="1"/>
    </w:pPr>
    <w:rPr>
      <w:rFonts w:ascii="Garamond" w:hAnsi="Garamond" w:cs="Arial"/>
      <w:b/>
      <w:bCs/>
      <w:i/>
      <w:iCs/>
      <w:sz w:val="28"/>
      <w:szCs w:val="28"/>
    </w:rPr>
  </w:style>
  <w:style w:type="paragraph" w:styleId="Heading3">
    <w:name w:val="heading 3"/>
    <w:basedOn w:val="Normal"/>
    <w:next w:val="Normal"/>
    <w:link w:val="Heading3Char"/>
    <w:qFormat/>
    <w:rsid w:val="004B153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B153D"/>
    <w:rPr>
      <w:rFonts w:ascii="Garamond" w:eastAsia="Times New Roman" w:hAnsi="Garamond" w:cs="Arial"/>
      <w:b/>
      <w:bCs/>
      <w:i/>
      <w:iCs/>
      <w:sz w:val="28"/>
      <w:szCs w:val="28"/>
    </w:rPr>
  </w:style>
  <w:style w:type="character" w:customStyle="1" w:styleId="Heading3Char">
    <w:name w:val="Heading 3 Char"/>
    <w:basedOn w:val="DefaultParagraphFont"/>
    <w:link w:val="Heading3"/>
    <w:rsid w:val="004B153D"/>
    <w:rPr>
      <w:rFonts w:ascii="Arial" w:eastAsia="Times New Roman" w:hAnsi="Arial" w:cs="Arial"/>
      <w:b/>
      <w:bCs/>
      <w:sz w:val="26"/>
      <w:szCs w:val="26"/>
    </w:rPr>
  </w:style>
  <w:style w:type="paragraph" w:styleId="ListBullet3">
    <w:name w:val="List Bullet 3"/>
    <w:basedOn w:val="Normal"/>
    <w:autoRedefine/>
    <w:rsid w:val="004B153D"/>
    <w:pPr>
      <w:numPr>
        <w:numId w:val="1"/>
      </w:numPr>
    </w:pPr>
  </w:style>
  <w:style w:type="paragraph" w:styleId="Footer">
    <w:name w:val="footer"/>
    <w:basedOn w:val="Normal"/>
    <w:link w:val="FooterChar"/>
    <w:rsid w:val="004B153D"/>
    <w:pPr>
      <w:tabs>
        <w:tab w:val="clear" w:pos="360"/>
        <w:tab w:val="center" w:pos="4320"/>
        <w:tab w:val="right" w:pos="8640"/>
      </w:tabs>
    </w:pPr>
  </w:style>
  <w:style w:type="character" w:customStyle="1" w:styleId="FooterChar">
    <w:name w:val="Footer Char"/>
    <w:basedOn w:val="DefaultParagraphFont"/>
    <w:link w:val="Footer"/>
    <w:rsid w:val="004B153D"/>
    <w:rPr>
      <w:rFonts w:eastAsia="Times New Roman"/>
      <w:sz w:val="22"/>
      <w:szCs w:val="20"/>
    </w:rPr>
  </w:style>
  <w:style w:type="character" w:styleId="PageNumber">
    <w:name w:val="page number"/>
    <w:basedOn w:val="DefaultParagraphFont"/>
    <w:rsid w:val="004B153D"/>
  </w:style>
  <w:style w:type="paragraph" w:styleId="FootnoteText">
    <w:name w:val="footnote text"/>
    <w:aliases w:val="Footnote Text Char3,Footnote Text Char2 Char,Footnote Text Char1 Char Char,Footnote Text Char1 Char1"/>
    <w:basedOn w:val="Normal"/>
    <w:link w:val="FootnoteTextChar"/>
    <w:semiHidden/>
    <w:rsid w:val="00995674"/>
    <w:pPr>
      <w:ind w:firstLine="360"/>
    </w:pPr>
    <w:rPr>
      <w:sz w:val="16"/>
    </w:rPr>
  </w:style>
  <w:style w:type="character" w:customStyle="1" w:styleId="FootnoteTextChar">
    <w:name w:val="Footnote Text Char"/>
    <w:aliases w:val="Footnote Text Char3 Char,Footnote Text Char2 Char Char,Footnote Text Char1 Char Char Char,Footnote Text Char1 Char1 Char"/>
    <w:basedOn w:val="DefaultParagraphFont"/>
    <w:link w:val="FootnoteText"/>
    <w:semiHidden/>
    <w:rsid w:val="00995674"/>
    <w:rPr>
      <w:rFonts w:eastAsia="Times New Roman"/>
      <w:sz w:val="16"/>
      <w:szCs w:val="20"/>
    </w:rPr>
  </w:style>
  <w:style w:type="character" w:styleId="Hyperlink">
    <w:name w:val="Hyperlink"/>
    <w:basedOn w:val="DefaultParagraphFont"/>
    <w:uiPriority w:val="99"/>
    <w:rsid w:val="00995674"/>
    <w:rPr>
      <w:color w:val="0000FF"/>
      <w:u w:val="single"/>
    </w:rPr>
  </w:style>
  <w:style w:type="character" w:customStyle="1" w:styleId="grame">
    <w:name w:val="grame"/>
    <w:basedOn w:val="DefaultParagraphFont"/>
    <w:rsid w:val="00BF4C00"/>
  </w:style>
  <w:style w:type="paragraph" w:styleId="BodyText">
    <w:name w:val="Body Text"/>
    <w:aliases w:val="Body Text Char Char Char Char Char Char Char Char Char Char Char Char Char,Body Text Char Char Char Char Char Char Char Char Char Char Char Char3,Body Text2,Body Text Char Char Char Char Char Char Char Char Char Char Char Char4"/>
    <w:basedOn w:val="Normal"/>
    <w:link w:val="BodyTextChar1"/>
    <w:rsid w:val="00400BD5"/>
    <w:pPr>
      <w:tabs>
        <w:tab w:val="clear" w:pos="360"/>
      </w:tabs>
      <w:autoSpaceDE/>
      <w:autoSpaceDN/>
      <w:adjustRightInd/>
      <w:spacing w:after="120"/>
      <w:jc w:val="left"/>
    </w:pPr>
    <w:rPr>
      <w:rFonts w:eastAsia="Batang"/>
      <w:sz w:val="24"/>
      <w:szCs w:val="24"/>
    </w:rPr>
  </w:style>
  <w:style w:type="character" w:customStyle="1" w:styleId="BodyTextChar">
    <w:name w:val="Body Text Char"/>
    <w:basedOn w:val="DefaultParagraphFont"/>
    <w:uiPriority w:val="99"/>
    <w:semiHidden/>
    <w:rsid w:val="00400BD5"/>
    <w:rPr>
      <w:rFonts w:eastAsia="Times New Roman"/>
      <w:sz w:val="22"/>
      <w:szCs w:val="20"/>
    </w:rPr>
  </w:style>
  <w:style w:type="character" w:customStyle="1" w:styleId="BodyTextChar1">
    <w:name w:val="Body Text Char1"/>
    <w:aliases w:val="Body Text Char Char Char Char Char Char Char Char Char Char Char Char Char Char,Body Text Char Char Char Char Char Char Char Char Char Char Char Char3 Char,Body Text2 Char"/>
    <w:basedOn w:val="DefaultParagraphFont"/>
    <w:link w:val="BodyText"/>
    <w:rsid w:val="00400BD5"/>
    <w:rPr>
      <w:rFonts w:eastAsia="Batang"/>
    </w:rPr>
  </w:style>
  <w:style w:type="character" w:customStyle="1" w:styleId="spelle">
    <w:name w:val="spelle"/>
    <w:basedOn w:val="DefaultParagraphFont"/>
    <w:rsid w:val="006E4CA0"/>
  </w:style>
  <w:style w:type="paragraph" w:styleId="ListParagraph">
    <w:name w:val="List Paragraph"/>
    <w:basedOn w:val="Normal"/>
    <w:uiPriority w:val="34"/>
    <w:qFormat/>
    <w:rsid w:val="00F004B8"/>
    <w:pPr>
      <w:ind w:left="720"/>
    </w:pPr>
  </w:style>
  <w:style w:type="paragraph" w:styleId="NormalWeb">
    <w:name w:val="Normal (Web)"/>
    <w:basedOn w:val="Normal"/>
    <w:uiPriority w:val="99"/>
    <w:unhideWhenUsed/>
    <w:rsid w:val="00F004B8"/>
    <w:pPr>
      <w:tabs>
        <w:tab w:val="clear" w:pos="360"/>
      </w:tabs>
      <w:autoSpaceDE/>
      <w:autoSpaceDN/>
      <w:adjustRightInd/>
      <w:spacing w:before="100" w:beforeAutospacing="1" w:after="100" w:afterAutospacing="1"/>
      <w:jc w:val="left"/>
    </w:pPr>
    <w:rPr>
      <w:sz w:val="24"/>
      <w:szCs w:val="24"/>
    </w:rPr>
  </w:style>
  <w:style w:type="paragraph" w:customStyle="1" w:styleId="times">
    <w:name w:val="times"/>
    <w:basedOn w:val="Normal"/>
    <w:rsid w:val="00F004B8"/>
    <w:pPr>
      <w:tabs>
        <w:tab w:val="clear" w:pos="360"/>
      </w:tabs>
      <w:autoSpaceDE/>
      <w:autoSpaceDN/>
      <w:adjustRightInd/>
      <w:spacing w:before="100" w:beforeAutospacing="1" w:after="100" w:afterAutospacing="1"/>
      <w:jc w:val="left"/>
    </w:pPr>
    <w:rPr>
      <w:sz w:val="24"/>
      <w:szCs w:val="24"/>
    </w:rPr>
  </w:style>
  <w:style w:type="character" w:styleId="FootnoteReference">
    <w:name w:val="footnote reference"/>
    <w:basedOn w:val="DefaultParagraphFont"/>
    <w:semiHidden/>
    <w:rsid w:val="00E661F6"/>
    <w:rPr>
      <w:vertAlign w:val="superscript"/>
    </w:rPr>
  </w:style>
  <w:style w:type="character" w:styleId="Emphasis">
    <w:name w:val="Emphasis"/>
    <w:basedOn w:val="DefaultParagraphFont"/>
    <w:qFormat/>
    <w:rsid w:val="00E661F6"/>
    <w:rPr>
      <w:i/>
      <w:iCs/>
    </w:rPr>
  </w:style>
  <w:style w:type="character" w:customStyle="1" w:styleId="FootnoteRef">
    <w:name w:val="Footnote Ref"/>
    <w:rsid w:val="00E661F6"/>
    <w:rPr>
      <w:vertAlign w:val="superscript"/>
    </w:rPr>
  </w:style>
  <w:style w:type="paragraph" w:styleId="BalloonText">
    <w:name w:val="Balloon Text"/>
    <w:basedOn w:val="Normal"/>
    <w:link w:val="BalloonTextChar"/>
    <w:uiPriority w:val="99"/>
    <w:semiHidden/>
    <w:unhideWhenUsed/>
    <w:rsid w:val="00B528E3"/>
    <w:rPr>
      <w:rFonts w:ascii="Tahoma" w:hAnsi="Tahoma" w:cs="Tahoma"/>
      <w:sz w:val="16"/>
      <w:szCs w:val="16"/>
    </w:rPr>
  </w:style>
  <w:style w:type="character" w:customStyle="1" w:styleId="BalloonTextChar">
    <w:name w:val="Balloon Text Char"/>
    <w:basedOn w:val="DefaultParagraphFont"/>
    <w:link w:val="BalloonText"/>
    <w:uiPriority w:val="99"/>
    <w:semiHidden/>
    <w:rsid w:val="00B528E3"/>
    <w:rPr>
      <w:rFonts w:ascii="Tahoma" w:eastAsia="Times New Roman" w:hAnsi="Tahoma" w:cs="Tahoma"/>
      <w:sz w:val="16"/>
      <w:szCs w:val="16"/>
    </w:rPr>
  </w:style>
  <w:style w:type="paragraph" w:customStyle="1" w:styleId="Style3">
    <w:name w:val="Style3"/>
    <w:basedOn w:val="Normal"/>
    <w:next w:val="Normal"/>
    <w:rsid w:val="00B2557F"/>
    <w:pPr>
      <w:widowControl w:val="0"/>
      <w:tabs>
        <w:tab w:val="clear" w:pos="360"/>
      </w:tabs>
      <w:jc w:val="left"/>
    </w:pPr>
    <w:rPr>
      <w:rFonts w:ascii="Adv P10095 A" w:hAnsi="Adv P10095 A"/>
      <w:sz w:val="26"/>
      <w:szCs w:val="26"/>
    </w:rPr>
  </w:style>
  <w:style w:type="character" w:customStyle="1" w:styleId="ListBullet3Char1Char">
    <w:name w:val="List Bullet 3 Char1 Char"/>
    <w:aliases w:val="List Bullet 3 Char Char Char,Bulleted Char Char Char,indent Char Char Char,Bulleted Char1 Char,indent Char1 Char"/>
    <w:basedOn w:val="DefaultParagraphFont"/>
    <w:rsid w:val="00FC6A57"/>
    <w:rPr>
      <w:lang w:val="en-US" w:eastAsia="en-US" w:bidi="ar-SA"/>
    </w:rPr>
  </w:style>
  <w:style w:type="paragraph" w:styleId="Caption">
    <w:name w:val="caption"/>
    <w:basedOn w:val="Normal"/>
    <w:next w:val="Normal"/>
    <w:qFormat/>
    <w:rsid w:val="00B362D5"/>
    <w:pPr>
      <w:spacing w:before="120" w:after="120"/>
    </w:pPr>
    <w:rPr>
      <w:b/>
      <w:bCs/>
      <w:sz w:val="20"/>
    </w:rPr>
  </w:style>
  <w:style w:type="paragraph" w:styleId="BlockText">
    <w:name w:val="Block Text"/>
    <w:aliases w:val="Block Text Char,Block Text Char1 Char,Block Text Char Char Char,Block Text Char1 Char Char Char,Block Text Char Char Char Char Char,Block Text Char2 Char Char Char Char Char,Block Text Char1 Char Char Char Char Char Char"/>
    <w:basedOn w:val="Normal"/>
    <w:rsid w:val="00EC68D6"/>
    <w:pPr>
      <w:spacing w:after="240"/>
      <w:ind w:left="720" w:right="720"/>
    </w:pPr>
    <w:rPr>
      <w:i/>
      <w:iCs/>
      <w:szCs w:val="24"/>
    </w:rPr>
  </w:style>
  <w:style w:type="character" w:styleId="FollowedHyperlink">
    <w:name w:val="FollowedHyperlink"/>
    <w:basedOn w:val="DefaultParagraphFont"/>
    <w:uiPriority w:val="99"/>
    <w:semiHidden/>
    <w:unhideWhenUsed/>
    <w:rsid w:val="00CB4B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1859</Words>
  <Characters>10600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 Michael R</dc:creator>
  <cp:lastModifiedBy>Ward, Michael R</cp:lastModifiedBy>
  <cp:revision>4</cp:revision>
  <dcterms:created xsi:type="dcterms:W3CDTF">2013-03-24T17:13:00Z</dcterms:created>
  <dcterms:modified xsi:type="dcterms:W3CDTF">2013-03-27T20:35:00Z</dcterms:modified>
</cp:coreProperties>
</file>